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FB6" w:rsidRPr="00CE2D84" w:rsidRDefault="00CE2D84">
      <w:pPr>
        <w:rPr>
          <w:b/>
        </w:rPr>
      </w:pPr>
      <w:r w:rsidRPr="00CE2D84">
        <w:rPr>
          <w:rFonts w:hint="eastAsia"/>
          <w:b/>
        </w:rPr>
        <w:t>Review Article</w:t>
      </w:r>
    </w:p>
    <w:p w:rsidR="00CE2D84" w:rsidRDefault="00CE2D84" w:rsidP="00CE2D84">
      <w:pPr>
        <w:pStyle w:val="a3"/>
        <w:jc w:val="left"/>
      </w:pPr>
      <w:r>
        <w:rPr>
          <w:rFonts w:hint="eastAsia"/>
        </w:rPr>
        <w:t xml:space="preserve">요추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탈출증</w:t>
      </w:r>
      <w:proofErr w:type="spellEnd"/>
      <w:r>
        <w:rPr>
          <w:rFonts w:hint="eastAsia"/>
        </w:rPr>
        <w:t xml:space="preserve"> 환자의 수술적 </w:t>
      </w:r>
      <w:proofErr w:type="gramStart"/>
      <w:r>
        <w:rPr>
          <w:rFonts w:hint="eastAsia"/>
        </w:rPr>
        <w:t>치료 :</w:t>
      </w:r>
      <w:proofErr w:type="gramEnd"/>
      <w:r>
        <w:rPr>
          <w:rFonts w:hint="eastAsia"/>
        </w:rPr>
        <w:t xml:space="preserve"> 리뷰 논문</w:t>
      </w:r>
    </w:p>
    <w:p w:rsidR="00CE2D84" w:rsidRDefault="00CE2D84" w:rsidP="00CE2D84">
      <w:pPr>
        <w:pStyle w:val="a4"/>
        <w:jc w:val="left"/>
      </w:pPr>
      <w:r>
        <w:rPr>
          <w:rFonts w:hint="eastAsia"/>
        </w:rPr>
        <w:t>김다현, 김영문, 김인겸, 이동렬, 이준원, 임창진, 정상훈</w:t>
      </w:r>
    </w:p>
    <w:p w:rsidR="00E778FC" w:rsidRDefault="00E778FC"/>
    <w:p w:rsidR="00975AB5" w:rsidRPr="00975AB5" w:rsidRDefault="00975AB5">
      <w:pPr>
        <w:rPr>
          <w:b/>
        </w:rPr>
      </w:pPr>
      <w:r w:rsidRPr="00975AB5">
        <w:rPr>
          <w:rFonts w:hint="eastAsia"/>
          <w:b/>
        </w:rPr>
        <w:t>서론</w:t>
      </w:r>
    </w:p>
    <w:p w:rsidR="000E7E65" w:rsidRPr="00736BC2" w:rsidRDefault="00E174C2" w:rsidP="002E0DAD">
      <w:pPr>
        <w:ind w:firstLineChars="100" w:firstLine="200"/>
        <w:rPr>
          <w:rFonts w:eastAsiaTheme="minorHAnsi"/>
        </w:rPr>
      </w:pPr>
      <w:r w:rsidRPr="00736BC2">
        <w:rPr>
          <w:rFonts w:eastAsiaTheme="minorHAnsi" w:hint="eastAsia"/>
        </w:rPr>
        <w:t xml:space="preserve">요추 </w:t>
      </w:r>
      <w:proofErr w:type="spellStart"/>
      <w:r w:rsidRPr="00736BC2">
        <w:rPr>
          <w:rFonts w:eastAsiaTheme="minorHAnsi" w:hint="eastAsia"/>
        </w:rPr>
        <w:t>추간판</w:t>
      </w:r>
      <w:proofErr w:type="spellEnd"/>
      <w:r w:rsidRPr="00736BC2">
        <w:rPr>
          <w:rFonts w:eastAsiaTheme="minorHAnsi" w:hint="eastAsia"/>
        </w:rPr>
        <w:t xml:space="preserve"> </w:t>
      </w:r>
      <w:proofErr w:type="spellStart"/>
      <w:r w:rsidRPr="00736BC2">
        <w:rPr>
          <w:rFonts w:eastAsiaTheme="minorHAnsi" w:hint="eastAsia"/>
        </w:rPr>
        <w:t>탈출증</w:t>
      </w:r>
      <w:proofErr w:type="spellEnd"/>
      <w:r w:rsidR="00762616">
        <w:rPr>
          <w:rFonts w:eastAsiaTheme="minorHAnsi" w:hint="eastAsia"/>
        </w:rPr>
        <w:t xml:space="preserve"> </w:t>
      </w:r>
      <w:r w:rsidR="001812FE">
        <w:rPr>
          <w:rFonts w:eastAsiaTheme="minorHAnsi" w:hint="eastAsia"/>
        </w:rPr>
        <w:t>(</w:t>
      </w:r>
      <w:del w:id="0" w:author="Inje University Medical College" w:date="2011-01-07T11:04:00Z">
        <w:r w:rsidR="001812FE" w:rsidDel="009F02ED">
          <w:rPr>
            <w:rFonts w:eastAsiaTheme="minorHAnsi" w:hint="eastAsia"/>
          </w:rPr>
          <w:delText>L</w:delText>
        </w:r>
      </w:del>
      <w:ins w:id="1" w:author="Inje University Medical College" w:date="2011-01-07T11:05:00Z">
        <w:r w:rsidR="009F02ED">
          <w:rPr>
            <w:rFonts w:eastAsiaTheme="minorHAnsi" w:hint="eastAsia"/>
          </w:rPr>
          <w:t>l</w:t>
        </w:r>
      </w:ins>
      <w:r w:rsidR="001812FE">
        <w:rPr>
          <w:rFonts w:eastAsiaTheme="minorHAnsi" w:hint="eastAsia"/>
        </w:rPr>
        <w:t xml:space="preserve">umbar herniated </w:t>
      </w:r>
      <w:proofErr w:type="spellStart"/>
      <w:r w:rsidR="001812FE">
        <w:rPr>
          <w:rFonts w:eastAsiaTheme="minorHAnsi" w:hint="eastAsia"/>
        </w:rPr>
        <w:t>intervertebral</w:t>
      </w:r>
      <w:proofErr w:type="spellEnd"/>
      <w:r w:rsidR="001812FE">
        <w:rPr>
          <w:rFonts w:eastAsiaTheme="minorHAnsi" w:hint="eastAsia"/>
        </w:rPr>
        <w:t xml:space="preserve"> disc)</w:t>
      </w:r>
      <w:r w:rsidRPr="00736BC2">
        <w:rPr>
          <w:rFonts w:eastAsiaTheme="minorHAnsi" w:hint="eastAsia"/>
        </w:rPr>
        <w:t xml:space="preserve">의 치료는 </w:t>
      </w:r>
      <w:r w:rsidR="002E0DAD">
        <w:rPr>
          <w:rFonts w:eastAsiaTheme="minorHAnsi" w:hint="eastAsia"/>
        </w:rPr>
        <w:t xml:space="preserve">다양한 종류가 있으며, </w:t>
      </w:r>
      <w:proofErr w:type="spellStart"/>
      <w:r w:rsidR="002E0DAD">
        <w:rPr>
          <w:rFonts w:eastAsiaTheme="minorHAnsi" w:hint="eastAsia"/>
        </w:rPr>
        <w:t>그효과에</w:t>
      </w:r>
      <w:proofErr w:type="spellEnd"/>
      <w:r w:rsidR="002E0DAD">
        <w:rPr>
          <w:rFonts w:eastAsiaTheme="minorHAnsi" w:hint="eastAsia"/>
        </w:rPr>
        <w:t xml:space="preserve"> 대한 </w:t>
      </w:r>
      <w:commentRangeStart w:id="2"/>
      <w:r w:rsidR="002E0DAD">
        <w:rPr>
          <w:rFonts w:eastAsiaTheme="minorHAnsi" w:hint="eastAsia"/>
        </w:rPr>
        <w:t xml:space="preserve">논쟁이 </w:t>
      </w:r>
      <w:proofErr w:type="spellStart"/>
      <w:r w:rsidR="002E0DAD">
        <w:rPr>
          <w:rFonts w:eastAsiaTheme="minorHAnsi" w:hint="eastAsia"/>
        </w:rPr>
        <w:t>진행중이다</w:t>
      </w:r>
      <w:commentRangeEnd w:id="2"/>
      <w:proofErr w:type="spellEnd"/>
      <w:r w:rsidR="009F02ED">
        <w:rPr>
          <w:rStyle w:val="a6"/>
        </w:rPr>
        <w:commentReference w:id="2"/>
      </w:r>
      <w:r w:rsidR="00697226">
        <w:rPr>
          <w:rFonts w:eastAsiaTheme="minorHAnsi" w:hint="eastAsia"/>
        </w:rPr>
        <w:t xml:space="preserve"> </w:t>
      </w:r>
      <w:r w:rsidR="0050794E">
        <w:rPr>
          <w:rFonts w:eastAsiaTheme="minorHAnsi"/>
        </w:rPr>
        <w:fldChar w:fldCharType="begin"/>
      </w:r>
      <w:r w:rsidR="00697226">
        <w:rPr>
          <w:rFonts w:eastAsiaTheme="minorHAnsi"/>
        </w:rPr>
        <w:instrText xml:space="preserve"> ADDIN EN.CITE &lt;EndNote&gt;&lt;Cite&gt;&lt;Author&gt;Weber&lt;/Author&gt;&lt;Year&gt;1983&lt;/Year&gt;&lt;RecNum&gt;5&lt;/RecNum&gt;&lt;DisplayText&gt;[1]&lt;/DisplayText&gt;&lt;record&gt;&lt;rec-number&gt;5&lt;/rec-number&gt;&lt;foreign-keys&gt;&lt;key app="EN" db-id="99zrxrfa45z5vuefern5ap0la90xx9rzt0xr"&gt;5&lt;/key&gt;&lt;/foreign-keys&gt;&lt;ref-type name="Journal Article"&gt;17&lt;/ref-type&gt;&lt;contributors&gt;&lt;authors&gt;&lt;author&gt;Weber, H.&lt;/author&gt;&lt;/authors&gt;&lt;/contributors&gt;&lt;titles&gt;&lt;title&gt;Lumbar disc herniation. A controlled, prospective study with ten years of observation&lt;/title&gt;&lt;secondary-title&gt;Spine (Phila Pa 1976)&lt;/secondary-title&gt;&lt;/titles&gt;&lt;periodical&gt;&lt;full-title&gt;Spine (Phila Pa 1976)&lt;/full-title&gt;&lt;/periodical&gt;&lt;pages&gt;131-40&lt;/pages&gt;&lt;volume&gt;8&lt;/volume&gt;&lt;number&gt;2&lt;/number&gt;&lt;edition&gt;1983/03/01&lt;/edition&gt;&lt;keywords&gt;&lt;keyword&gt;Adult&lt;/keyword&gt;&lt;keyword&gt;Female&lt;/keyword&gt;&lt;keyword&gt;Humans&lt;/keyword&gt;&lt;keyword&gt;Intervertebral Disk Displacement/*surgery&lt;/keyword&gt;&lt;keyword&gt;Lumbar Vertebrae/surgery&lt;/keyword&gt;&lt;keyword&gt;Male&lt;/keyword&gt;&lt;keyword&gt;Middle Aged&lt;/keyword&gt;&lt;keyword&gt;Physical Therapy Modalities&lt;/keyword&gt;&lt;keyword&gt;Postoperative Complications/etiology&lt;/keyword&gt;&lt;keyword&gt;Prognosis&lt;/keyword&gt;&lt;keyword&gt;Prospective Studies&lt;/keyword&gt;&lt;keyword&gt;Recurrence&lt;/keyword&gt;&lt;keyword&gt;Sciatica/surgery&lt;/keyword&gt;&lt;/keywords&gt;&lt;dates&gt;&lt;year&gt;1983&lt;/year&gt;&lt;pub-dates&gt;&lt;date&gt;Mar&lt;/date&gt;&lt;/pub-dates&gt;&lt;/dates&gt;&lt;isbn&gt;0362-2436 (Print)&amp;#xD;0362-2436 (Linking)&lt;/isbn&gt;&lt;accession-num&gt;6857385&lt;/accession-num&gt;&lt;urls&gt;&lt;related-urls&gt;&lt;url&gt;http://www.ncbi.nlm.nih.gov/pubmed/6857385&lt;/url&gt;&lt;/related-urls&gt;&lt;/urls&gt;&lt;language&gt;eng&lt;/language&gt;&lt;/record&gt;&lt;/Cite&gt;&lt;/EndNote&gt;</w:instrText>
      </w:r>
      <w:r w:rsidR="0050794E">
        <w:rPr>
          <w:rFonts w:eastAsiaTheme="minorHAnsi"/>
        </w:rPr>
        <w:fldChar w:fldCharType="separate"/>
      </w:r>
      <w:r w:rsidR="00697226">
        <w:rPr>
          <w:rFonts w:eastAsiaTheme="minorHAnsi"/>
          <w:noProof/>
        </w:rPr>
        <w:t>[</w:t>
      </w:r>
      <w:hyperlink w:anchor="_ENREF_1" w:tooltip="Weber, 1983 #5" w:history="1">
        <w:r w:rsidR="009069F1">
          <w:rPr>
            <w:rFonts w:eastAsiaTheme="minorHAnsi"/>
            <w:noProof/>
          </w:rPr>
          <w:t>1</w:t>
        </w:r>
      </w:hyperlink>
      <w:r w:rsidR="00697226">
        <w:rPr>
          <w:rFonts w:eastAsiaTheme="minorHAnsi"/>
          <w:noProof/>
        </w:rPr>
        <w:t>]</w:t>
      </w:r>
      <w:r w:rsidR="0050794E">
        <w:rPr>
          <w:rFonts w:eastAsiaTheme="minorHAnsi"/>
        </w:rPr>
        <w:fldChar w:fldCharType="end"/>
      </w:r>
      <w:r w:rsidR="002E0DAD">
        <w:rPr>
          <w:rFonts w:eastAsiaTheme="minorHAnsi" w:hint="eastAsia"/>
        </w:rPr>
        <w:t>. 우선적으로 시행되는 것은</w:t>
      </w:r>
      <w:r w:rsidRPr="00736BC2">
        <w:rPr>
          <w:rFonts w:eastAsiaTheme="minorHAnsi" w:hint="eastAsia"/>
        </w:rPr>
        <w:t xml:space="preserve"> 보존적 치료이다. 요추 </w:t>
      </w:r>
      <w:proofErr w:type="spellStart"/>
      <w:r w:rsidRPr="00736BC2">
        <w:rPr>
          <w:rFonts w:eastAsiaTheme="minorHAnsi" w:hint="eastAsia"/>
        </w:rPr>
        <w:t>추간판</w:t>
      </w:r>
      <w:proofErr w:type="spellEnd"/>
      <w:r w:rsidRPr="00736BC2">
        <w:rPr>
          <w:rFonts w:eastAsiaTheme="minorHAnsi" w:hint="eastAsia"/>
        </w:rPr>
        <w:t xml:space="preserve"> </w:t>
      </w:r>
      <w:proofErr w:type="spellStart"/>
      <w:r w:rsidRPr="00736BC2">
        <w:rPr>
          <w:rFonts w:eastAsiaTheme="minorHAnsi" w:hint="eastAsia"/>
        </w:rPr>
        <w:t>탈출증</w:t>
      </w:r>
      <w:proofErr w:type="spellEnd"/>
      <w:r w:rsidRPr="00736BC2">
        <w:rPr>
          <w:rFonts w:eastAsiaTheme="minorHAnsi" w:hint="eastAsia"/>
        </w:rPr>
        <w:t xml:space="preserve"> 환자 중 절반 이상이 보존적 치료에 반응한다 </w:t>
      </w:r>
      <w:r w:rsidR="0050794E" w:rsidRPr="00736BC2">
        <w:rPr>
          <w:rFonts w:eastAsiaTheme="minorHAnsi"/>
        </w:rPr>
        <w:fldChar w:fldCharType="begin"/>
      </w:r>
      <w:r w:rsidR="00697226">
        <w:rPr>
          <w:rFonts w:eastAsiaTheme="minorHAnsi"/>
        </w:rPr>
        <w:instrText xml:space="preserve"> ADDIN EN.CITE &lt;EndNote&gt;&lt;Cite&gt;&lt;Author&gt;NACHEMSON&lt;/Author&gt;&lt;Year&gt;1976&lt;/Year&gt;&lt;RecNum&gt;2&lt;/RecNum&gt;&lt;DisplayText&gt;[2, 3]&lt;/DisplayText&gt;&lt;record&gt;&lt;rec-number&gt;2&lt;/rec-number&gt;&lt;foreign-keys&gt;&lt;key app="EN" db-id="99zrxrfa45z5vuefern5ap0la90xx9rzt0xr"&gt;2&lt;/key&gt;&lt;/foreign-keys&gt;&lt;ref-type name="Journal Article"&gt;17&lt;/ref-type&gt;&lt;contributors&gt;&lt;authors&gt;&lt;author&gt;NACHEMSON, ALFL&lt;/author&gt;&lt;/authors&gt;&lt;/contributors&gt;&lt;titles&gt;&lt;title&gt;The lumbar spine an orthopaedic challenge&lt;/title&gt;&lt;secondary-title&gt;Spine&lt;/secondary-title&gt;&lt;/titles&gt;&lt;periodical&gt;&lt;full-title&gt;Spine&lt;/full-title&gt;&lt;/periodical&gt;&lt;pages&gt;59&lt;/pages&gt;&lt;volume&gt;1&lt;/volume&gt;&lt;number&gt;1&lt;/number&gt;&lt;dates&gt;&lt;year&gt;1976&lt;/year&gt;&lt;/dates&gt;&lt;isbn&gt;0362-2436&lt;/isbn&gt;&lt;urls&gt;&lt;/urls&gt;&lt;/record&gt;&lt;/Cite&gt;&lt;Cite&gt;&lt;Author&gt;Rothoerl&lt;/Author&gt;&lt;Year&gt;2002&lt;/Year&gt;&lt;RecNum&gt;3&lt;/RecNum&gt;&lt;record&gt;&lt;rec-number&gt;3&lt;/rec-number&gt;&lt;foreign-keys&gt;&lt;key app="EN" db-id="99zrxrfa45z5vuefern5ap0la90xx9rzt0xr"&gt;3&lt;/key&gt;&lt;/foreign-keys&gt;&lt;ref-type name="Journal Article"&gt;17&lt;/ref-type&gt;&lt;contributors&gt;&lt;authors&gt;&lt;author&gt;Rothoerl, RD&lt;/author&gt;&lt;author&gt;Woertgen, C&lt;/author&gt;&lt;author&gt;Brawanski, A&lt;/author&gt;&lt;/authors&gt;&lt;/contributors&gt;&lt;titles&gt;&lt;title&gt;When should conservative treatment for lumbar disc herniation be ceased and surgery considered?&lt;/title&gt;&lt;secondary-title&gt;Neurosurgical review&lt;/secondary-title&gt;&lt;/titles&gt;&lt;periodical&gt;&lt;full-title&gt;Neurosurgical review&lt;/full-title&gt;&lt;/periodical&gt;&lt;pages&gt;162-165&lt;/pages&gt;&lt;volume&gt;25&lt;/volume&gt;&lt;number&gt;3&lt;/number&gt;&lt;dates&gt;&lt;year&gt;2002&lt;/year&gt;&lt;/dates&gt;&lt;isbn&gt;0344-5607&lt;/isbn&gt;&lt;urls&gt;&lt;/urls&gt;&lt;/record&gt;&lt;/Cite&gt;&lt;/EndNote&gt;</w:instrText>
      </w:r>
      <w:r w:rsidR="0050794E" w:rsidRPr="00736BC2">
        <w:rPr>
          <w:rFonts w:eastAsiaTheme="minorHAnsi"/>
        </w:rPr>
        <w:fldChar w:fldCharType="separate"/>
      </w:r>
      <w:r w:rsidR="00697226">
        <w:rPr>
          <w:rFonts w:eastAsiaTheme="minorHAnsi"/>
          <w:noProof/>
        </w:rPr>
        <w:t>[</w:t>
      </w:r>
      <w:hyperlink w:anchor="_ENREF_2" w:tooltip="NACHEMSON, 1976 #2" w:history="1">
        <w:r w:rsidR="009069F1">
          <w:rPr>
            <w:rFonts w:eastAsiaTheme="minorHAnsi"/>
            <w:noProof/>
          </w:rPr>
          <w:t>2</w:t>
        </w:r>
      </w:hyperlink>
      <w:r w:rsidR="00697226">
        <w:rPr>
          <w:rFonts w:eastAsiaTheme="minorHAnsi"/>
          <w:noProof/>
        </w:rPr>
        <w:t xml:space="preserve">, </w:t>
      </w:r>
      <w:hyperlink w:anchor="_ENREF_3" w:tooltip="Rothoerl, 2002 #3" w:history="1">
        <w:r w:rsidR="009069F1">
          <w:rPr>
            <w:rFonts w:eastAsiaTheme="minorHAnsi"/>
            <w:noProof/>
          </w:rPr>
          <w:t>3</w:t>
        </w:r>
      </w:hyperlink>
      <w:r w:rsidR="00697226">
        <w:rPr>
          <w:rFonts w:eastAsiaTheme="minorHAnsi"/>
          <w:noProof/>
        </w:rPr>
        <w:t>]</w:t>
      </w:r>
      <w:r w:rsidR="0050794E" w:rsidRPr="00736BC2">
        <w:rPr>
          <w:rFonts w:eastAsiaTheme="minorHAnsi"/>
        </w:rPr>
        <w:fldChar w:fldCharType="end"/>
      </w:r>
      <w:r w:rsidRPr="00736BC2">
        <w:rPr>
          <w:rFonts w:eastAsiaTheme="minorHAnsi" w:hint="eastAsia"/>
        </w:rPr>
        <w:t xml:space="preserve">. </w:t>
      </w:r>
      <w:proofErr w:type="spellStart"/>
      <w:r w:rsidRPr="00736BC2">
        <w:rPr>
          <w:rFonts w:eastAsiaTheme="minorHAnsi" w:hint="eastAsia"/>
        </w:rPr>
        <w:t>추간판</w:t>
      </w:r>
      <w:proofErr w:type="spellEnd"/>
      <w:r w:rsidRPr="00736BC2">
        <w:rPr>
          <w:rFonts w:eastAsiaTheme="minorHAnsi" w:hint="eastAsia"/>
        </w:rPr>
        <w:t xml:space="preserve"> 절제술</w:t>
      </w:r>
      <w:r w:rsidR="0073093E">
        <w:rPr>
          <w:rFonts w:eastAsiaTheme="minorHAnsi" w:hint="eastAsia"/>
        </w:rPr>
        <w:t xml:space="preserve"> </w:t>
      </w:r>
      <w:r w:rsidR="001812FE">
        <w:rPr>
          <w:rFonts w:eastAsiaTheme="minorHAnsi" w:hint="eastAsia"/>
        </w:rPr>
        <w:t>(</w:t>
      </w:r>
      <w:ins w:id="3" w:author="Inje University Medical College" w:date="2011-01-07T11:06:00Z">
        <w:r w:rsidR="009F02ED">
          <w:rPr>
            <w:rFonts w:eastAsiaTheme="minorHAnsi" w:hint="eastAsia"/>
          </w:rPr>
          <w:t>l</w:t>
        </w:r>
      </w:ins>
      <w:del w:id="4" w:author="Inje University Medical College" w:date="2011-01-07T11:06:00Z">
        <w:r w:rsidR="001812FE" w:rsidDel="009F02ED">
          <w:rPr>
            <w:rFonts w:eastAsiaTheme="minorHAnsi" w:hint="eastAsia"/>
          </w:rPr>
          <w:delText>L</w:delText>
        </w:r>
      </w:del>
      <w:r w:rsidR="001812FE">
        <w:rPr>
          <w:rFonts w:eastAsiaTheme="minorHAnsi" w:hint="eastAsia"/>
        </w:rPr>
        <w:t xml:space="preserve">umbar </w:t>
      </w:r>
      <w:proofErr w:type="spellStart"/>
      <w:r w:rsidR="001812FE">
        <w:rPr>
          <w:rFonts w:eastAsiaTheme="minorHAnsi" w:hint="eastAsia"/>
        </w:rPr>
        <w:t>discectomy</w:t>
      </w:r>
      <w:proofErr w:type="spellEnd"/>
      <w:r w:rsidR="001812FE">
        <w:rPr>
          <w:rFonts w:eastAsiaTheme="minorHAnsi" w:hint="eastAsia"/>
        </w:rPr>
        <w:t>)</w:t>
      </w:r>
      <w:r w:rsidRPr="00736BC2">
        <w:rPr>
          <w:rFonts w:eastAsiaTheme="minorHAnsi" w:hint="eastAsia"/>
        </w:rPr>
        <w:t xml:space="preserve">의 </w:t>
      </w:r>
      <w:proofErr w:type="spellStart"/>
      <w:r w:rsidRPr="00736BC2">
        <w:rPr>
          <w:rFonts w:eastAsiaTheme="minorHAnsi" w:hint="eastAsia"/>
        </w:rPr>
        <w:t>적응증은</w:t>
      </w:r>
      <w:proofErr w:type="spellEnd"/>
      <w:r w:rsidRPr="00736BC2">
        <w:rPr>
          <w:rFonts w:eastAsiaTheme="minorHAnsi" w:hint="eastAsia"/>
        </w:rPr>
        <w:t xml:space="preserve"> 그 술기의 종류에 상관없이 최소 6주 이상의 보존적 치료에 반응이 없는 환자 혹은, 이르거나 진행성의 신경학적 증상을 보이는 환자일 경우이다 </w:t>
      </w:r>
      <w:r w:rsidR="0050794E" w:rsidRPr="00736BC2">
        <w:rPr>
          <w:rFonts w:eastAsiaTheme="minorHAnsi"/>
        </w:rPr>
        <w:fldChar w:fldCharType="begin">
          <w:fldData xml:space="preserve">PEVuZE5vdGU+PENpdGU+PEF1dGhvcj5NYXJvb248L0F1dGhvcj48WWVhcj4yMDAyPC9ZZWFyPjxS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</w:fldData>
        </w:fldChar>
      </w:r>
      <w:r w:rsidR="00697226">
        <w:rPr>
          <w:rFonts w:eastAsiaTheme="minorHAnsi"/>
        </w:rPr>
        <w:instrText xml:space="preserve"> ADDIN EN.CITE </w:instrText>
      </w:r>
      <w:r w:rsidR="0050794E">
        <w:rPr>
          <w:rFonts w:eastAsiaTheme="minorHAnsi"/>
        </w:rPr>
        <w:fldChar w:fldCharType="begin">
          <w:fldData xml:space="preserve">PEVuZE5vdGU+PENpdGU+PEF1dGhvcj5NYXJvb248L0F1dGhvcj48WWVhcj4yMDAyPC9ZZWFyPjxS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</w:fldData>
        </w:fldChar>
      </w:r>
      <w:r w:rsidR="00697226">
        <w:rPr>
          <w:rFonts w:eastAsiaTheme="minorHAnsi"/>
        </w:rPr>
        <w:instrText xml:space="preserve"> ADDIN EN.CITE.DATA </w:instrText>
      </w:r>
      <w:r w:rsidR="0050794E">
        <w:rPr>
          <w:rFonts w:eastAsiaTheme="minorHAnsi"/>
        </w:rPr>
      </w:r>
      <w:r w:rsidR="0050794E">
        <w:rPr>
          <w:rFonts w:eastAsiaTheme="minorHAnsi"/>
        </w:rPr>
        <w:fldChar w:fldCharType="end"/>
      </w:r>
      <w:r w:rsidR="0050794E" w:rsidRPr="00736BC2">
        <w:rPr>
          <w:rFonts w:eastAsiaTheme="minorHAnsi"/>
        </w:rPr>
      </w:r>
      <w:r w:rsidR="0050794E" w:rsidRPr="00736BC2">
        <w:rPr>
          <w:rFonts w:eastAsiaTheme="minorHAnsi"/>
        </w:rPr>
        <w:fldChar w:fldCharType="separate"/>
      </w:r>
      <w:r w:rsidR="00697226">
        <w:rPr>
          <w:rFonts w:eastAsiaTheme="minorHAnsi"/>
          <w:noProof/>
        </w:rPr>
        <w:t>[</w:t>
      </w:r>
      <w:hyperlink w:anchor="_ENREF_2" w:tooltip="NACHEMSON, 1976 #2" w:history="1">
        <w:r w:rsidR="009069F1">
          <w:rPr>
            <w:rFonts w:eastAsiaTheme="minorHAnsi"/>
            <w:noProof/>
          </w:rPr>
          <w:t>2</w:t>
        </w:r>
      </w:hyperlink>
      <w:r w:rsidR="00697226">
        <w:rPr>
          <w:rFonts w:eastAsiaTheme="minorHAnsi"/>
          <w:noProof/>
        </w:rPr>
        <w:t xml:space="preserve">, </w:t>
      </w:r>
      <w:hyperlink w:anchor="_ENREF_4" w:tooltip="Maroon, 2002 #4" w:history="1">
        <w:r w:rsidR="009069F1">
          <w:rPr>
            <w:rFonts w:eastAsiaTheme="minorHAnsi"/>
            <w:noProof/>
          </w:rPr>
          <w:t>4</w:t>
        </w:r>
      </w:hyperlink>
      <w:r w:rsidR="00697226">
        <w:rPr>
          <w:rFonts w:eastAsiaTheme="minorHAnsi"/>
          <w:noProof/>
        </w:rPr>
        <w:t>]</w:t>
      </w:r>
      <w:r w:rsidR="0050794E" w:rsidRPr="00736BC2">
        <w:rPr>
          <w:rFonts w:eastAsiaTheme="minorHAnsi"/>
        </w:rPr>
        <w:fldChar w:fldCharType="end"/>
      </w:r>
      <w:r w:rsidRPr="00736BC2">
        <w:rPr>
          <w:rFonts w:eastAsiaTheme="minorHAnsi" w:hint="eastAsia"/>
        </w:rPr>
        <w:t>.</w:t>
      </w:r>
      <w:r w:rsidR="000E7E65" w:rsidRPr="00736BC2">
        <w:rPr>
          <w:rFonts w:eastAsiaTheme="minorHAnsi" w:hint="eastAsia"/>
        </w:rPr>
        <w:t xml:space="preserve"> </w:t>
      </w:r>
      <w:proofErr w:type="spellStart"/>
      <w:r w:rsidR="000E7E65" w:rsidRPr="00736BC2">
        <w:rPr>
          <w:rFonts w:eastAsiaTheme="minorHAnsi" w:hint="eastAsia"/>
        </w:rPr>
        <w:t>추간판</w:t>
      </w:r>
      <w:proofErr w:type="spellEnd"/>
      <w:r w:rsidR="000E7E65" w:rsidRPr="00736BC2">
        <w:rPr>
          <w:rFonts w:eastAsiaTheme="minorHAnsi" w:hint="eastAsia"/>
        </w:rPr>
        <w:t xml:space="preserve"> 절제술은 </w:t>
      </w:r>
      <w:proofErr w:type="spellStart"/>
      <w:r w:rsidR="000E7E65" w:rsidRPr="00736BC2">
        <w:rPr>
          <w:rFonts w:eastAsiaTheme="minorHAnsi" w:hint="eastAsia"/>
        </w:rPr>
        <w:t>관혈적</w:t>
      </w:r>
      <w:proofErr w:type="spellEnd"/>
      <w:r w:rsidR="000E7E65" w:rsidRPr="00736BC2">
        <w:rPr>
          <w:rFonts w:eastAsiaTheme="minorHAnsi" w:hint="eastAsia"/>
        </w:rPr>
        <w:t xml:space="preserve"> </w:t>
      </w:r>
      <w:proofErr w:type="spellStart"/>
      <w:r w:rsidR="000E7E65" w:rsidRPr="00736BC2">
        <w:rPr>
          <w:rFonts w:eastAsiaTheme="minorHAnsi" w:hint="eastAsia"/>
        </w:rPr>
        <w:t>추간판</w:t>
      </w:r>
      <w:proofErr w:type="spellEnd"/>
      <w:r w:rsidR="000E7E65" w:rsidRPr="00736BC2">
        <w:rPr>
          <w:rFonts w:eastAsiaTheme="minorHAnsi" w:hint="eastAsia"/>
        </w:rPr>
        <w:t xml:space="preserve"> </w:t>
      </w:r>
      <w:proofErr w:type="spellStart"/>
      <w:r w:rsidR="000E7E65" w:rsidRPr="00736BC2">
        <w:rPr>
          <w:rFonts w:eastAsiaTheme="minorHAnsi" w:hint="eastAsia"/>
        </w:rPr>
        <w:t>제거술</w:t>
      </w:r>
      <w:proofErr w:type="spellEnd"/>
      <w:r w:rsidR="003E3896" w:rsidRPr="00736BC2">
        <w:rPr>
          <w:rFonts w:eastAsiaTheme="minorHAnsi" w:hint="eastAsia"/>
        </w:rPr>
        <w:t xml:space="preserve"> (</w:t>
      </w:r>
      <w:ins w:id="5" w:author="Inje University Medical College" w:date="2011-01-07T11:07:00Z">
        <w:r w:rsidR="009F02ED">
          <w:rPr>
            <w:rFonts w:eastAsiaTheme="minorHAnsi" w:hint="eastAsia"/>
          </w:rPr>
          <w:t>o</w:t>
        </w:r>
      </w:ins>
      <w:del w:id="6" w:author="Inje University Medical College" w:date="2011-01-07T11:07:00Z">
        <w:r w:rsidR="003E3896" w:rsidRPr="00736BC2" w:rsidDel="009F02ED">
          <w:rPr>
            <w:rFonts w:eastAsiaTheme="minorHAnsi" w:hint="eastAsia"/>
          </w:rPr>
          <w:delText>O</w:delText>
        </w:r>
      </w:del>
      <w:r w:rsidR="003E3896" w:rsidRPr="00736BC2">
        <w:rPr>
          <w:rFonts w:eastAsiaTheme="minorHAnsi" w:hint="eastAsia"/>
        </w:rPr>
        <w:t xml:space="preserve">pen </w:t>
      </w:r>
      <w:proofErr w:type="spellStart"/>
      <w:ins w:id="7" w:author="Inje University Medical College" w:date="2011-01-07T11:07:00Z">
        <w:r w:rsidR="009F02ED">
          <w:rPr>
            <w:rFonts w:eastAsiaTheme="minorHAnsi" w:hint="eastAsia"/>
          </w:rPr>
          <w:t>d</w:t>
        </w:r>
      </w:ins>
      <w:del w:id="8" w:author="Inje University Medical College" w:date="2011-01-07T11:07:00Z">
        <w:r w:rsidR="003E3896" w:rsidRPr="00736BC2" w:rsidDel="009F02ED">
          <w:rPr>
            <w:rFonts w:eastAsiaTheme="minorHAnsi" w:hint="eastAsia"/>
          </w:rPr>
          <w:delText>D</w:delText>
        </w:r>
      </w:del>
      <w:r w:rsidR="003E3896" w:rsidRPr="00736BC2">
        <w:rPr>
          <w:rFonts w:eastAsiaTheme="minorHAnsi" w:hint="eastAsia"/>
        </w:rPr>
        <w:t>iscectomy</w:t>
      </w:r>
      <w:proofErr w:type="spellEnd"/>
      <w:ins w:id="9" w:author="Inje University Medical College" w:date="2011-01-07T11:07:00Z">
        <w:r w:rsidR="009F02ED">
          <w:rPr>
            <w:rFonts w:eastAsiaTheme="minorHAnsi" w:hint="eastAsia"/>
          </w:rPr>
          <w:t>, OD</w:t>
        </w:r>
      </w:ins>
      <w:r w:rsidR="003E3896" w:rsidRPr="00736BC2">
        <w:rPr>
          <w:rFonts w:eastAsiaTheme="minorHAnsi" w:hint="eastAsia"/>
        </w:rPr>
        <w:t>)</w:t>
      </w:r>
      <w:r w:rsidR="000E7E65" w:rsidRPr="00736BC2">
        <w:rPr>
          <w:rFonts w:eastAsiaTheme="minorHAnsi" w:hint="eastAsia"/>
        </w:rPr>
        <w:t xml:space="preserve">과 내시경적 </w:t>
      </w:r>
      <w:proofErr w:type="spellStart"/>
      <w:r w:rsidR="000E7E65" w:rsidRPr="00736BC2">
        <w:rPr>
          <w:rFonts w:eastAsiaTheme="minorHAnsi" w:hint="eastAsia"/>
        </w:rPr>
        <w:t>추간판</w:t>
      </w:r>
      <w:proofErr w:type="spellEnd"/>
      <w:r w:rsidR="000E7E65" w:rsidRPr="00736BC2">
        <w:rPr>
          <w:rFonts w:eastAsiaTheme="minorHAnsi" w:hint="eastAsia"/>
        </w:rPr>
        <w:t xml:space="preserve"> </w:t>
      </w:r>
      <w:proofErr w:type="spellStart"/>
      <w:r w:rsidR="000E7E65" w:rsidRPr="00736BC2">
        <w:rPr>
          <w:rFonts w:eastAsiaTheme="minorHAnsi" w:hint="eastAsia"/>
        </w:rPr>
        <w:t>제거술</w:t>
      </w:r>
      <w:proofErr w:type="spellEnd"/>
      <w:r w:rsidR="003E3896" w:rsidRPr="00736BC2">
        <w:rPr>
          <w:rFonts w:eastAsiaTheme="minorHAnsi" w:hint="eastAsia"/>
        </w:rPr>
        <w:t xml:space="preserve"> (</w:t>
      </w:r>
      <w:del w:id="10" w:author="Inje University Medical College" w:date="2011-01-07T11:07:00Z">
        <w:r w:rsidR="003E3896" w:rsidRPr="00736BC2" w:rsidDel="009F02ED">
          <w:rPr>
            <w:rFonts w:eastAsiaTheme="minorHAnsi" w:hint="eastAsia"/>
          </w:rPr>
          <w:delText>E</w:delText>
        </w:r>
      </w:del>
      <w:ins w:id="11" w:author="Inje University Medical College" w:date="2011-01-07T11:07:00Z">
        <w:r w:rsidR="009F02ED">
          <w:rPr>
            <w:rFonts w:eastAsiaTheme="minorHAnsi" w:hint="eastAsia"/>
          </w:rPr>
          <w:t>e</w:t>
        </w:r>
      </w:ins>
      <w:r w:rsidR="003E3896" w:rsidRPr="00736BC2">
        <w:rPr>
          <w:rFonts w:eastAsiaTheme="minorHAnsi" w:hint="eastAsia"/>
        </w:rPr>
        <w:t xml:space="preserve">ndoscopic </w:t>
      </w:r>
      <w:proofErr w:type="spellStart"/>
      <w:ins w:id="12" w:author="Inje University Medical College" w:date="2011-01-07T11:07:00Z">
        <w:r w:rsidR="009F02ED">
          <w:rPr>
            <w:rFonts w:eastAsiaTheme="minorHAnsi" w:hint="eastAsia"/>
          </w:rPr>
          <w:t>d</w:t>
        </w:r>
      </w:ins>
      <w:del w:id="13" w:author="Inje University Medical College" w:date="2011-01-07T11:07:00Z">
        <w:r w:rsidR="003E3896" w:rsidRPr="00736BC2" w:rsidDel="009F02ED">
          <w:rPr>
            <w:rFonts w:eastAsiaTheme="minorHAnsi" w:hint="eastAsia"/>
          </w:rPr>
          <w:delText>D</w:delText>
        </w:r>
      </w:del>
      <w:r w:rsidR="003E3896" w:rsidRPr="00736BC2">
        <w:rPr>
          <w:rFonts w:eastAsiaTheme="minorHAnsi" w:hint="eastAsia"/>
        </w:rPr>
        <w:t>iscectomy</w:t>
      </w:r>
      <w:proofErr w:type="spellEnd"/>
      <w:ins w:id="14" w:author="Inje University Medical College" w:date="2011-01-07T11:07:00Z">
        <w:r w:rsidR="009F02ED">
          <w:rPr>
            <w:rFonts w:eastAsiaTheme="minorHAnsi" w:hint="eastAsia"/>
          </w:rPr>
          <w:t>, ED</w:t>
        </w:r>
      </w:ins>
      <w:r w:rsidR="003E3896" w:rsidRPr="00736BC2">
        <w:rPr>
          <w:rFonts w:eastAsiaTheme="minorHAnsi" w:hint="eastAsia"/>
        </w:rPr>
        <w:t>)</w:t>
      </w:r>
      <w:r w:rsidR="000E7E65" w:rsidRPr="00736BC2">
        <w:rPr>
          <w:rFonts w:eastAsiaTheme="minorHAnsi" w:hint="eastAsia"/>
        </w:rPr>
        <w:t xml:space="preserve">로 크게 두 </w:t>
      </w:r>
      <w:ins w:id="15" w:author="Inje University Medical College" w:date="2011-01-07T11:08:00Z">
        <w:r w:rsidR="009F02ED">
          <w:rPr>
            <w:rFonts w:eastAsiaTheme="minorHAnsi"/>
          </w:rPr>
          <w:t>종류</w:t>
        </w:r>
      </w:ins>
      <w:del w:id="16" w:author="Inje University Medical College" w:date="2011-01-07T11:08:00Z">
        <w:r w:rsidR="000E7E65" w:rsidRPr="00736BC2" w:rsidDel="009F02ED">
          <w:rPr>
            <w:rFonts w:eastAsiaTheme="minorHAnsi" w:hint="eastAsia"/>
          </w:rPr>
          <w:delText>부류</w:delText>
        </w:r>
      </w:del>
      <w:r w:rsidR="000E7E65" w:rsidRPr="00736BC2">
        <w:rPr>
          <w:rFonts w:eastAsiaTheme="minorHAnsi" w:hint="eastAsia"/>
        </w:rPr>
        <w:t xml:space="preserve">로 나뉜다 </w:t>
      </w:r>
      <w:r w:rsidR="0050794E" w:rsidRPr="00736BC2">
        <w:rPr>
          <w:rFonts w:eastAsiaTheme="minorHAnsi"/>
        </w:rPr>
        <w:fldChar w:fldCharType="begin"/>
      </w:r>
      <w:r w:rsidR="00697226">
        <w:rPr>
          <w:rFonts w:eastAsiaTheme="minorHAnsi"/>
        </w:rPr>
        <w:instrText xml:space="preserve"> ADDIN EN.CITE &lt;EndNote&gt;&lt;Cite&gt;&lt;Author&gt;Nellensteijn&lt;/Author&gt;&lt;Year&gt;2010&lt;/Year&gt;&lt;RecNum&gt;13&lt;/RecNum&gt;&lt;DisplayText&gt;[5]&lt;/DisplayText&gt;&lt;record&gt;&lt;rec-number&gt;13&lt;/rec-number&gt;&lt;foreign-keys&gt;&lt;key app="EN" db-id="99zrxrfa45z5vuefern5ap0la90xx9rzt0xr"&gt;13&lt;/key&gt;&lt;/foreign-keys&gt;&lt;ref-type name="Journal Article"&gt;17&lt;/ref-type&gt;&lt;contributors&gt;&lt;authors&gt;&lt;author&gt;Nellensteijn, J&lt;/author&gt;&lt;author&gt;Ostelo, R&lt;/author&gt;&lt;author&gt;Bartels, R&lt;/author&gt;&lt;author&gt;Peul, W&lt;/author&gt;&lt;author&gt;van Royen, B&lt;/author&gt;&lt;author&gt;van Tulder, M&lt;/author&gt;&lt;/authors&gt;&lt;/contributors&gt;&lt;titles&gt;&lt;title&gt;Transforaminal endoscopic surgery for symptomatic lumbar disc herniations: a systematic review of the literature&lt;/title&gt;&lt;secondary-title&gt;European Spine Journal&lt;/secondary-title&gt;&lt;/titles&gt;&lt;periodical&gt;&lt;full-title&gt;European Spine Journal&lt;/full-title&gt;&lt;/periodical&gt;&lt;pages&gt;181-204&lt;/pages&gt;&lt;volume&gt;19&lt;/volume&gt;&lt;number&gt;2&lt;/number&gt;&lt;dates&gt;&lt;year&gt;2010&lt;/year&gt;&lt;/dates&gt;&lt;isbn&gt;0940-6719&lt;/isbn&gt;&lt;urls&gt;&lt;/urls&gt;&lt;/record&gt;&lt;/Cite&gt;&lt;/EndNote&gt;</w:instrText>
      </w:r>
      <w:r w:rsidR="0050794E" w:rsidRPr="00736BC2">
        <w:rPr>
          <w:rFonts w:eastAsiaTheme="minorHAnsi"/>
        </w:rPr>
        <w:fldChar w:fldCharType="separate"/>
      </w:r>
      <w:r w:rsidR="00697226">
        <w:rPr>
          <w:rFonts w:eastAsiaTheme="minorHAnsi"/>
          <w:noProof/>
        </w:rPr>
        <w:t>[</w:t>
      </w:r>
      <w:hyperlink w:anchor="_ENREF_5" w:tooltip="Nellensteijn, 2010 #13" w:history="1">
        <w:r w:rsidR="009069F1">
          <w:rPr>
            <w:rFonts w:eastAsiaTheme="minorHAnsi"/>
            <w:noProof/>
          </w:rPr>
          <w:t>5</w:t>
        </w:r>
      </w:hyperlink>
      <w:r w:rsidR="00697226">
        <w:rPr>
          <w:rFonts w:eastAsiaTheme="minorHAnsi"/>
          <w:noProof/>
        </w:rPr>
        <w:t>]</w:t>
      </w:r>
      <w:r w:rsidR="0050794E" w:rsidRPr="00736BC2">
        <w:rPr>
          <w:rFonts w:eastAsiaTheme="minorHAnsi"/>
        </w:rPr>
        <w:fldChar w:fldCharType="end"/>
      </w:r>
      <w:r w:rsidR="000E7E65" w:rsidRPr="00736BC2">
        <w:rPr>
          <w:rFonts w:eastAsiaTheme="minorHAnsi" w:hint="eastAsia"/>
        </w:rPr>
        <w:t>.</w:t>
      </w:r>
      <w:r w:rsidR="008D0937" w:rsidRPr="00736BC2">
        <w:rPr>
          <w:rFonts w:eastAsiaTheme="minorHAnsi" w:hint="eastAsia"/>
        </w:rPr>
        <w:t xml:space="preserve"> 현재 </w:t>
      </w:r>
      <w:proofErr w:type="spellStart"/>
      <w:r w:rsidR="008D0937" w:rsidRPr="00736BC2">
        <w:rPr>
          <w:rFonts w:eastAsiaTheme="minorHAnsi" w:hint="eastAsia"/>
        </w:rPr>
        <w:t>관혈적</w:t>
      </w:r>
      <w:proofErr w:type="spellEnd"/>
      <w:r w:rsidR="008D0937" w:rsidRPr="00736BC2">
        <w:rPr>
          <w:rFonts w:eastAsiaTheme="minorHAnsi" w:hint="eastAsia"/>
        </w:rPr>
        <w:t xml:space="preserve"> </w:t>
      </w:r>
      <w:proofErr w:type="spellStart"/>
      <w:r w:rsidR="008D0937" w:rsidRPr="00736BC2">
        <w:rPr>
          <w:rFonts w:eastAsiaTheme="minorHAnsi" w:hint="eastAsia"/>
        </w:rPr>
        <w:t>추간판</w:t>
      </w:r>
      <w:proofErr w:type="spellEnd"/>
      <w:r w:rsidR="008D0937" w:rsidRPr="00736BC2">
        <w:rPr>
          <w:rFonts w:eastAsiaTheme="minorHAnsi" w:hint="eastAsia"/>
        </w:rPr>
        <w:t xml:space="preserve"> </w:t>
      </w:r>
      <w:proofErr w:type="spellStart"/>
      <w:r w:rsidR="008D0937" w:rsidRPr="00736BC2">
        <w:rPr>
          <w:rFonts w:eastAsiaTheme="minorHAnsi" w:hint="eastAsia"/>
        </w:rPr>
        <w:t>제거술이</w:t>
      </w:r>
      <w:proofErr w:type="spellEnd"/>
      <w:r w:rsidR="00E778FC" w:rsidRPr="00736BC2">
        <w:rPr>
          <w:rFonts w:eastAsiaTheme="minorHAnsi" w:hint="eastAsia"/>
        </w:rPr>
        <w:t xml:space="preserve"> 수술적 </w:t>
      </w:r>
      <w:proofErr w:type="spellStart"/>
      <w:r w:rsidR="00E778FC" w:rsidRPr="00736BC2">
        <w:rPr>
          <w:rFonts w:eastAsiaTheme="minorHAnsi" w:hint="eastAsia"/>
        </w:rPr>
        <w:t>추간판</w:t>
      </w:r>
      <w:proofErr w:type="spellEnd"/>
      <w:r w:rsidR="00E778FC" w:rsidRPr="00736BC2">
        <w:rPr>
          <w:rFonts w:eastAsiaTheme="minorHAnsi" w:hint="eastAsia"/>
        </w:rPr>
        <w:t xml:space="preserve"> 절제술의 표준으로 자리 잡고 있으며 </w:t>
      </w:r>
      <w:r w:rsidR="0050794E" w:rsidRPr="00736BC2">
        <w:rPr>
          <w:rFonts w:eastAsiaTheme="minorHAnsi"/>
        </w:rPr>
        <w:fldChar w:fldCharType="begin"/>
      </w:r>
      <w:r w:rsidR="00697226">
        <w:rPr>
          <w:rFonts w:eastAsiaTheme="minorHAnsi"/>
        </w:rPr>
        <w:instrText xml:space="preserve"> ADDIN EN.CITE &lt;EndNote&gt;&lt;Cite&gt;&lt;Author&gt;Righesso&lt;/Author&gt;&lt;Year&gt;2007&lt;/Year&gt;&lt;RecNum&gt;36&lt;/RecNum&gt;&lt;DisplayText&gt;[6]&lt;/DisplayText&gt;&lt;record&gt;&lt;rec-number&gt;36&lt;/rec-number&gt;&lt;foreign-keys&gt;&lt;key app="EN" db-id="99zrxrfa45z5vuefern5ap0la90xx9rzt0xr"&gt;36&lt;/key&gt;&lt;/foreign-keys&gt;&lt;ref-type name="Journal Article"&gt;17&lt;/ref-type&gt;&lt;contributors&gt;&lt;authors&gt;&lt;author&gt;Righesso, O.&lt;/author&gt;&lt;author&gt;Falavigna, A.&lt;/author&gt;&lt;author&gt;Avanzi, O.&lt;/author&gt;&lt;/authors&gt;&lt;/contributors&gt;&lt;auth-address&gt;Department of Orthopedics, Santa Casa School of Medicine and Hospitals of Sao Paulo, Sao Paulo, Brazil. righesso@superig.com.br&lt;/auth-address&gt;&lt;titles&gt;&lt;title&gt;Comparison of open discectomy with microendoscopic discectomy in lumbar disc herniations: results of a randomized controlled trial&lt;/title&gt;&lt;secondary-title&gt;Neurosurgery&lt;/secondary-title&gt;&lt;/titles&gt;&lt;periodical&gt;&lt;full-title&gt;Neurosurgery&lt;/full-title&gt;&lt;/periodical&gt;&lt;pages&gt;545-9; discussion 549&lt;/pages&gt;&lt;volume&gt;61&lt;/volume&gt;&lt;number&gt;3&lt;/number&gt;&lt;edition&gt;2007/09/21&lt;/edition&gt;&lt;keywords&gt;&lt;keyword&gt;Adult&lt;/keyword&gt;&lt;keyword&gt;Diskectomy/*methods&lt;/keyword&gt;&lt;keyword&gt;Endoscopy/*methods&lt;/keyword&gt;&lt;keyword&gt;Female&lt;/keyword&gt;&lt;keyword&gt;Humans&lt;/keyword&gt;&lt;keyword&gt;Intervertebral Disk Displacement/pathology/*surgery&lt;/keyword&gt;&lt;keyword&gt;Lumbar Vertebrae/pathology/*surgery&lt;/keyword&gt;&lt;keyword&gt;Male&lt;/keyword&gt;&lt;keyword&gt;Microsurgery/*methods&lt;/keyword&gt;&lt;keyword&gt;Middle Aged&lt;/keyword&gt;&lt;keyword&gt;Treatment Outcome&lt;/keyword&gt;&lt;/keywords&gt;&lt;dates&gt;&lt;year&gt;2007&lt;/year&gt;&lt;pub-dates&gt;&lt;date&gt;Sep&lt;/date&gt;&lt;/pub-dates&gt;&lt;/dates&gt;&lt;isbn&gt;1524-4040 (Electronic)&amp;#xD;0148-396X (Linking)&lt;/isbn&gt;&lt;accession-num&gt;17881967&lt;/accession-num&gt;&lt;urls&gt;&lt;related-urls&gt;&lt;url&gt;http://www.ncbi.nlm.nih.gov/pubmed/17881967&lt;/url&gt;&lt;/related-urls&gt;&lt;/urls&gt;&lt;electronic-resource-num&gt;10.1227/01.NEU.0000290901.00320.F5&amp;#xD;00006123-200709000-00015 [pii]&lt;/electronic-resource-num&gt;&lt;language&gt;eng&lt;/language&gt;&lt;/record&gt;&lt;/Cite&gt;&lt;/EndNote&gt;</w:instrText>
      </w:r>
      <w:r w:rsidR="0050794E" w:rsidRPr="00736BC2">
        <w:rPr>
          <w:rFonts w:eastAsiaTheme="minorHAnsi"/>
        </w:rPr>
        <w:fldChar w:fldCharType="separate"/>
      </w:r>
      <w:r w:rsidR="00697226">
        <w:rPr>
          <w:rFonts w:eastAsiaTheme="minorHAnsi"/>
          <w:noProof/>
        </w:rPr>
        <w:t>[</w:t>
      </w:r>
      <w:hyperlink w:anchor="_ENREF_6" w:tooltip="Righesso, 2007 #36" w:history="1">
        <w:r w:rsidR="009069F1">
          <w:rPr>
            <w:rFonts w:eastAsiaTheme="minorHAnsi"/>
            <w:noProof/>
          </w:rPr>
          <w:t>6</w:t>
        </w:r>
      </w:hyperlink>
      <w:r w:rsidR="00697226">
        <w:rPr>
          <w:rFonts w:eastAsiaTheme="minorHAnsi"/>
          <w:noProof/>
        </w:rPr>
        <w:t>]</w:t>
      </w:r>
      <w:r w:rsidR="0050794E" w:rsidRPr="00736BC2">
        <w:rPr>
          <w:rFonts w:eastAsiaTheme="minorHAnsi"/>
        </w:rPr>
        <w:fldChar w:fldCharType="end"/>
      </w:r>
      <w:r w:rsidR="00E778FC" w:rsidRPr="00736BC2">
        <w:rPr>
          <w:rFonts w:eastAsiaTheme="minorHAnsi" w:hint="eastAsia"/>
        </w:rPr>
        <w:t>,</w:t>
      </w:r>
      <w:r w:rsidR="008D0937" w:rsidRPr="00736BC2">
        <w:rPr>
          <w:rFonts w:eastAsiaTheme="minorHAnsi" w:hint="eastAsia"/>
        </w:rPr>
        <w:t xml:space="preserve"> 가장 널리 쓰이는 수술적 </w:t>
      </w:r>
      <w:proofErr w:type="spellStart"/>
      <w:r w:rsidR="008D0937" w:rsidRPr="00736BC2">
        <w:rPr>
          <w:rFonts w:eastAsiaTheme="minorHAnsi" w:hint="eastAsia"/>
        </w:rPr>
        <w:t>감압술이지만</w:t>
      </w:r>
      <w:proofErr w:type="spellEnd"/>
      <w:r w:rsidR="008D0937" w:rsidRPr="00736BC2">
        <w:rPr>
          <w:rFonts w:eastAsiaTheme="minorHAnsi" w:hint="eastAsia"/>
        </w:rPr>
        <w:t xml:space="preserve"> 내시경적 </w:t>
      </w:r>
      <w:proofErr w:type="spellStart"/>
      <w:r w:rsidR="008D0937" w:rsidRPr="00736BC2">
        <w:rPr>
          <w:rFonts w:eastAsiaTheme="minorHAnsi" w:hint="eastAsia"/>
        </w:rPr>
        <w:t>추간판</w:t>
      </w:r>
      <w:proofErr w:type="spellEnd"/>
      <w:r w:rsidR="008D0937" w:rsidRPr="00736BC2">
        <w:rPr>
          <w:rFonts w:eastAsiaTheme="minorHAnsi" w:hint="eastAsia"/>
        </w:rPr>
        <w:t xml:space="preserve"> </w:t>
      </w:r>
      <w:proofErr w:type="spellStart"/>
      <w:r w:rsidR="008D0937" w:rsidRPr="00736BC2">
        <w:rPr>
          <w:rFonts w:eastAsiaTheme="minorHAnsi" w:hint="eastAsia"/>
        </w:rPr>
        <w:t>제거술도</w:t>
      </w:r>
      <w:proofErr w:type="spellEnd"/>
      <w:r w:rsidR="008D0937" w:rsidRPr="00736BC2">
        <w:rPr>
          <w:rFonts w:eastAsiaTheme="minorHAnsi" w:hint="eastAsia"/>
        </w:rPr>
        <w:t xml:space="preserve"> 빠르게 인기를 얻고 있다</w:t>
      </w:r>
      <w:r w:rsidR="00093417">
        <w:rPr>
          <w:rFonts w:eastAsiaTheme="minorHAnsi" w:hint="eastAsia"/>
        </w:rPr>
        <w:t xml:space="preserve"> </w:t>
      </w:r>
      <w:r w:rsidR="0050794E" w:rsidRPr="00736BC2">
        <w:rPr>
          <w:rFonts w:eastAsiaTheme="minorHAnsi"/>
        </w:rPr>
        <w:fldChar w:fldCharType="begin"/>
      </w:r>
      <w:r w:rsidR="00697226">
        <w:rPr>
          <w:rFonts w:eastAsiaTheme="minorHAnsi"/>
        </w:rPr>
        <w:instrText xml:space="preserve"> ADDIN EN.CITE &lt;EndNote&gt;&lt;Cite&gt;&lt;Author&gt;Nellensteijn&lt;/Author&gt;&lt;Year&gt;2010&lt;/Year&gt;&lt;RecNum&gt;13&lt;/RecNum&gt;&lt;DisplayText&gt;[5]&lt;/DisplayText&gt;&lt;record&gt;&lt;rec-number&gt;13&lt;/rec-number&gt;&lt;foreign-keys&gt;&lt;key app="EN" db-id="99zrxrfa45z5vuefern5ap0la90xx9rzt0xr"&gt;13&lt;/key&gt;&lt;/foreign-keys&gt;&lt;ref-type name="Journal Article"&gt;17&lt;/ref-type&gt;&lt;contributors&gt;&lt;authors&gt;&lt;author&gt;Nellensteijn, J&lt;/author&gt;&lt;author&gt;Ostelo, R&lt;/author&gt;&lt;author&gt;Bartels, R&lt;/author&gt;&lt;author&gt;Peul, W&lt;/author&gt;&lt;author&gt;van Royen, B&lt;/author&gt;&lt;author&gt;van Tulder, M&lt;/author&gt;&lt;/authors&gt;&lt;/contributors&gt;&lt;titles&gt;&lt;title&gt;Transforaminal endoscopic surgery for symptomatic lumbar disc herniations: a systematic review of the literature&lt;/title&gt;&lt;secondary-title&gt;European Spine Journal&lt;/secondary-title&gt;&lt;/titles&gt;&lt;periodical&gt;&lt;full-title&gt;European Spine Journal&lt;/full-title&gt;&lt;/periodical&gt;&lt;pages&gt;181-204&lt;/pages&gt;&lt;volume&gt;19&lt;/volume&gt;&lt;number&gt;2&lt;/number&gt;&lt;dates&gt;&lt;year&gt;2010&lt;/year&gt;&lt;/dates&gt;&lt;isbn&gt;0940-6719&lt;/isbn&gt;&lt;urls&gt;&lt;/urls&gt;&lt;/record&gt;&lt;/Cite&gt;&lt;/EndNote&gt;</w:instrText>
      </w:r>
      <w:r w:rsidR="0050794E" w:rsidRPr="00736BC2">
        <w:rPr>
          <w:rFonts w:eastAsiaTheme="minorHAnsi"/>
        </w:rPr>
        <w:fldChar w:fldCharType="separate"/>
      </w:r>
      <w:r w:rsidR="00697226">
        <w:rPr>
          <w:rFonts w:eastAsiaTheme="minorHAnsi"/>
          <w:noProof/>
        </w:rPr>
        <w:t>[</w:t>
      </w:r>
      <w:hyperlink w:anchor="_ENREF_5" w:tooltip="Nellensteijn, 2010 #13" w:history="1">
        <w:r w:rsidR="009069F1">
          <w:rPr>
            <w:rFonts w:eastAsiaTheme="minorHAnsi"/>
            <w:noProof/>
          </w:rPr>
          <w:t>5</w:t>
        </w:r>
      </w:hyperlink>
      <w:r w:rsidR="00697226">
        <w:rPr>
          <w:rFonts w:eastAsiaTheme="minorHAnsi"/>
          <w:noProof/>
        </w:rPr>
        <w:t>]</w:t>
      </w:r>
      <w:r w:rsidR="0050794E" w:rsidRPr="00736BC2">
        <w:rPr>
          <w:rFonts w:eastAsiaTheme="minorHAnsi"/>
        </w:rPr>
        <w:fldChar w:fldCharType="end"/>
      </w:r>
      <w:r w:rsidR="008D0937" w:rsidRPr="00736BC2">
        <w:rPr>
          <w:rFonts w:eastAsiaTheme="minorHAnsi" w:hint="eastAsia"/>
        </w:rPr>
        <w:t>.</w:t>
      </w:r>
    </w:p>
    <w:p w:rsidR="00F80255" w:rsidRPr="00736BC2" w:rsidRDefault="00B750D3" w:rsidP="00B750D3">
      <w:pPr>
        <w:ind w:firstLineChars="100" w:firstLine="200"/>
        <w:rPr>
          <w:rFonts w:eastAsiaTheme="minorHAnsi"/>
        </w:rPr>
      </w:pPr>
      <w:r w:rsidRPr="00736BC2">
        <w:rPr>
          <w:rFonts w:eastAsiaTheme="minorHAnsi" w:hint="eastAsia"/>
        </w:rPr>
        <w:t xml:space="preserve">요추 </w:t>
      </w:r>
      <w:proofErr w:type="spellStart"/>
      <w:r w:rsidRPr="00736BC2">
        <w:rPr>
          <w:rFonts w:eastAsiaTheme="minorHAnsi" w:hint="eastAsia"/>
        </w:rPr>
        <w:t>추간판</w:t>
      </w:r>
      <w:proofErr w:type="spellEnd"/>
      <w:r w:rsidRPr="00736BC2">
        <w:rPr>
          <w:rFonts w:eastAsiaTheme="minorHAnsi" w:hint="eastAsia"/>
        </w:rPr>
        <w:t xml:space="preserve"> </w:t>
      </w:r>
      <w:proofErr w:type="spellStart"/>
      <w:r w:rsidRPr="00736BC2">
        <w:rPr>
          <w:rFonts w:eastAsiaTheme="minorHAnsi" w:hint="eastAsia"/>
        </w:rPr>
        <w:t>탈출증을</w:t>
      </w:r>
      <w:proofErr w:type="spellEnd"/>
      <w:r w:rsidRPr="00736BC2">
        <w:rPr>
          <w:rFonts w:eastAsiaTheme="minorHAnsi" w:hint="eastAsia"/>
        </w:rPr>
        <w:t xml:space="preserve"> 가지고 있는 환자의 진단과 그 치료는 국가간, 국가 내에서도 상당한 차이가 있다 </w:t>
      </w:r>
      <w:r w:rsidR="0050794E" w:rsidRPr="00736BC2">
        <w:rPr>
          <w:rFonts w:eastAsiaTheme="minorHAnsi"/>
        </w:rPr>
        <w:fldChar w:fldCharType="begin"/>
      </w:r>
      <w:r w:rsidR="00697226">
        <w:rPr>
          <w:rFonts w:eastAsiaTheme="minorHAnsi"/>
        </w:rPr>
        <w:instrText xml:space="preserve"> ADDIN EN.CITE &lt;EndNote&gt;&lt;Cite&gt;&lt;Author&gt;Weinstein&lt;/Author&gt;&lt;Year&gt;2006&lt;/Year&gt;&lt;RecNum&gt;11&lt;/RecNum&gt;&lt;DisplayText&gt;[7]&lt;/DisplayText&gt;&lt;record&gt;&lt;rec-number&gt;11&lt;/rec-number&gt;&lt;foreign-keys&gt;&lt;key app="EN" db-id="99zrxrfa45z5vuefern5ap0la90xx9rzt0xr"&gt;11&lt;/key&gt;&lt;/foreign-keys&gt;&lt;ref-type name="Journal Article"&gt;17&lt;/ref-type&gt;&lt;contributors&gt;&lt;authors&gt;&lt;author&gt;Weinstein, JN&lt;/author&gt;&lt;author&gt;Lurie, JD&lt;/author&gt;&lt;author&gt;Olson, P&lt;/author&gt;&lt;author&gt;Bronner, KK&lt;/author&gt;&lt;author&gt;Fisher, ES&lt;/author&gt;&lt;author&gt;Morgan, MTS&lt;/author&gt;&lt;/authors&gt;&lt;/contributors&gt;&lt;titles&gt;&lt;title&gt;United States trends and regional variations in lumbar spine surgery: 1992–2003&lt;/title&gt;&lt;secondary-title&gt;Spine&lt;/secondary-title&gt;&lt;/titles&gt;&lt;periodical&gt;&lt;full-title&gt;Spine&lt;/full-title&gt;&lt;/periodical&gt;&lt;pages&gt;2707&lt;/pages&gt;&lt;volume&gt;31&lt;/volume&gt;&lt;number&gt;23&lt;/number&gt;&lt;dates&gt;&lt;year&gt;2006&lt;/year&gt;&lt;/dates&gt;&lt;urls&gt;&lt;/urls&gt;&lt;/record&gt;&lt;/Cite&gt;&lt;/EndNote&gt;</w:instrText>
      </w:r>
      <w:r w:rsidR="0050794E" w:rsidRPr="00736BC2">
        <w:rPr>
          <w:rFonts w:eastAsiaTheme="minorHAnsi"/>
        </w:rPr>
        <w:fldChar w:fldCharType="separate"/>
      </w:r>
      <w:r w:rsidR="00697226">
        <w:rPr>
          <w:rFonts w:eastAsiaTheme="minorHAnsi"/>
          <w:noProof/>
        </w:rPr>
        <w:t>[</w:t>
      </w:r>
      <w:hyperlink w:anchor="_ENREF_7" w:tooltip="Weinstein, 2006 #11" w:history="1">
        <w:r w:rsidR="009069F1">
          <w:rPr>
            <w:rFonts w:eastAsiaTheme="minorHAnsi"/>
            <w:noProof/>
          </w:rPr>
          <w:t>7</w:t>
        </w:r>
      </w:hyperlink>
      <w:r w:rsidR="00697226">
        <w:rPr>
          <w:rFonts w:eastAsiaTheme="minorHAnsi"/>
          <w:noProof/>
        </w:rPr>
        <w:t>]</w:t>
      </w:r>
      <w:r w:rsidR="0050794E" w:rsidRPr="00736BC2">
        <w:rPr>
          <w:rFonts w:eastAsiaTheme="minorHAnsi"/>
        </w:rPr>
        <w:fldChar w:fldCharType="end"/>
      </w:r>
      <w:r w:rsidRPr="00736BC2">
        <w:rPr>
          <w:rFonts w:eastAsiaTheme="minorHAnsi" w:hint="eastAsia"/>
        </w:rPr>
        <w:t xml:space="preserve">. 예를 들어 </w:t>
      </w:r>
      <w:proofErr w:type="spellStart"/>
      <w:r w:rsidRPr="00736BC2">
        <w:rPr>
          <w:rFonts w:eastAsiaTheme="minorHAnsi" w:hint="eastAsia"/>
        </w:rPr>
        <w:t>추간판</w:t>
      </w:r>
      <w:proofErr w:type="spellEnd"/>
      <w:r w:rsidRPr="00736BC2">
        <w:rPr>
          <w:rFonts w:eastAsiaTheme="minorHAnsi" w:hint="eastAsia"/>
        </w:rPr>
        <w:t xml:space="preserve"> 절제술의 경우, 그 수술 비율이 국가간에서 큰 차이를 보이며, 최근의 연구에서는 국가 내에서도 큰 차이가 있음을 보여주었다 </w:t>
      </w:r>
      <w:r w:rsidR="0050794E" w:rsidRPr="00736BC2">
        <w:rPr>
          <w:rFonts w:eastAsiaTheme="minorHAnsi"/>
        </w:rPr>
        <w:fldChar w:fldCharType="begin"/>
      </w:r>
      <w:r w:rsidR="00697226">
        <w:rPr>
          <w:rFonts w:eastAsiaTheme="minorHAnsi"/>
        </w:rPr>
        <w:instrText xml:space="preserve"> ADDIN EN.CITE &lt;EndNote&gt;&lt;Cite&gt;&lt;Author&gt;Weinstein&lt;/Author&gt;&lt;Year&gt;2006&lt;/Year&gt;&lt;RecNum&gt;11&lt;/RecNum&gt;&lt;DisplayText&gt;[7]&lt;/DisplayText&gt;&lt;record&gt;&lt;rec-number&gt;11&lt;/rec-number&gt;&lt;foreign-keys&gt;&lt;key app="EN" db-id="99zrxrfa45z5vuefern5ap0la90xx9rzt0xr"&gt;11&lt;/key&gt;&lt;/foreign-keys&gt;&lt;ref-type name="Journal Article"&gt;17&lt;/ref-type&gt;&lt;contributors&gt;&lt;authors&gt;&lt;author&gt;Weinstein, JN&lt;/author&gt;&lt;author&gt;Lurie, JD&lt;/author&gt;&lt;author&gt;Olson, P&lt;/author&gt;&lt;author&gt;Bronner, KK&lt;/author&gt;&lt;author&gt;Fisher, ES&lt;/author&gt;&lt;author&gt;Morgan, MTS&lt;/author&gt;&lt;/authors&gt;&lt;/contributors&gt;&lt;titles&gt;&lt;title&gt;United States trends and regional variations in lumbar spine surgery: 1992–2003&lt;/title&gt;&lt;secondary-title&gt;Spine&lt;/secondary-title&gt;&lt;/titles&gt;&lt;periodical&gt;&lt;full-title&gt;Spine&lt;/full-title&gt;&lt;/periodical&gt;&lt;pages&gt;2707&lt;/pages&gt;&lt;volume&gt;31&lt;/volume&gt;&lt;number&gt;23&lt;/number&gt;&lt;dates&gt;&lt;year&gt;2006&lt;/year&gt;&lt;/dates&gt;&lt;urls&gt;&lt;/urls&gt;&lt;/record&gt;&lt;/Cite&gt;&lt;/EndNote&gt;</w:instrText>
      </w:r>
      <w:r w:rsidR="0050794E" w:rsidRPr="00736BC2">
        <w:rPr>
          <w:rFonts w:eastAsiaTheme="minorHAnsi"/>
        </w:rPr>
        <w:fldChar w:fldCharType="separate"/>
      </w:r>
      <w:r w:rsidR="00697226">
        <w:rPr>
          <w:rFonts w:eastAsiaTheme="minorHAnsi"/>
          <w:noProof/>
        </w:rPr>
        <w:t>[</w:t>
      </w:r>
      <w:hyperlink w:anchor="_ENREF_7" w:tooltip="Weinstein, 2006 #11" w:history="1">
        <w:r w:rsidR="009069F1">
          <w:rPr>
            <w:rFonts w:eastAsiaTheme="minorHAnsi"/>
            <w:noProof/>
          </w:rPr>
          <w:t>7</w:t>
        </w:r>
      </w:hyperlink>
      <w:r w:rsidR="00697226">
        <w:rPr>
          <w:rFonts w:eastAsiaTheme="minorHAnsi"/>
          <w:noProof/>
        </w:rPr>
        <w:t>]</w:t>
      </w:r>
      <w:r w:rsidR="0050794E" w:rsidRPr="00736BC2">
        <w:rPr>
          <w:rFonts w:eastAsiaTheme="minorHAnsi"/>
        </w:rPr>
        <w:fldChar w:fldCharType="end"/>
      </w:r>
      <w:r w:rsidRPr="00736BC2">
        <w:rPr>
          <w:rFonts w:eastAsiaTheme="minorHAnsi" w:hint="eastAsia"/>
        </w:rPr>
        <w:t xml:space="preserve">. 이러한 결과는 진단 및 치료효과 판단의 근거 부족, 명확한 임상적 가이드라인의 부재로 인해 생길 수 있는 부분이며, 현재 현장에서 이루어지고 있는 건강 관리 및 보험 시스템 간의 차이들을 반영하기도 한다 </w:t>
      </w:r>
      <w:r w:rsidR="0050794E" w:rsidRPr="00736BC2">
        <w:rPr>
          <w:rFonts w:eastAsiaTheme="minorHAnsi"/>
        </w:rPr>
        <w:fldChar w:fldCharType="begin"/>
      </w:r>
      <w:r w:rsidR="00697226">
        <w:rPr>
          <w:rFonts w:eastAsiaTheme="minorHAnsi"/>
        </w:rPr>
        <w:instrText xml:space="preserve"> ADDIN EN.CITE &lt;EndNote&gt;&lt;Cite&gt;&lt;Author&gt;Koes&lt;/Author&gt;&lt;Year&gt;2007&lt;/Year&gt;&lt;RecNum&gt;10&lt;/RecNum&gt;&lt;DisplayText&gt;[8]&lt;/DisplayText&gt;&lt;record&gt;&lt;rec-number&gt;10&lt;/rec-number&gt;&lt;foreign-keys&gt;&lt;key app="EN" db-id="99zrxrfa45z5vuefern5ap0la90xx9rzt0xr"&gt;10&lt;/key&gt;&lt;/foreign-keys&gt;&lt;ref-type name="Journal Article"&gt;17&lt;/ref-type&gt;&lt;contributors&gt;&lt;authors&gt;&lt;author&gt;Koes, BW&lt;/author&gt;&lt;author&gt;Van Tulder, MW&lt;/author&gt;&lt;author&gt;Peul, WC&lt;/author&gt;&lt;/authors&gt;&lt;/contributors&gt;&lt;titles&gt;&lt;title&gt;Diagnosis and treatment of sciatica&lt;/title&gt;&lt;secondary-title&gt;BMJ: British Medical Journal&lt;/secondary-title&gt;&lt;/titles&gt;&lt;periodical&gt;&lt;full-title&gt;BMJ: British Medical Journal&lt;/full-title&gt;&lt;/periodical&gt;&lt;pages&gt;1313&lt;/pages&gt;&lt;volume&gt;334&lt;/volume&gt;&lt;number&gt;7607&lt;/number&gt;&lt;dates&gt;&lt;year&gt;2007&lt;/year&gt;&lt;/dates&gt;&lt;urls&gt;&lt;/urls&gt;&lt;/record&gt;&lt;/Cite&gt;&lt;/EndNote&gt;</w:instrText>
      </w:r>
      <w:r w:rsidR="0050794E" w:rsidRPr="00736BC2">
        <w:rPr>
          <w:rFonts w:eastAsiaTheme="minorHAnsi"/>
        </w:rPr>
        <w:fldChar w:fldCharType="separate"/>
      </w:r>
      <w:r w:rsidR="00697226">
        <w:rPr>
          <w:rFonts w:eastAsiaTheme="minorHAnsi"/>
          <w:noProof/>
        </w:rPr>
        <w:t>[</w:t>
      </w:r>
      <w:hyperlink w:anchor="_ENREF_8" w:tooltip="Koes, 2007 #10" w:history="1">
        <w:r w:rsidR="009069F1">
          <w:rPr>
            <w:rFonts w:eastAsiaTheme="minorHAnsi"/>
            <w:noProof/>
          </w:rPr>
          <w:t>8</w:t>
        </w:r>
      </w:hyperlink>
      <w:r w:rsidR="00697226">
        <w:rPr>
          <w:rFonts w:eastAsiaTheme="minorHAnsi"/>
          <w:noProof/>
        </w:rPr>
        <w:t>]</w:t>
      </w:r>
      <w:r w:rsidR="0050794E" w:rsidRPr="00736BC2">
        <w:rPr>
          <w:rFonts w:eastAsiaTheme="minorHAnsi"/>
        </w:rPr>
        <w:fldChar w:fldCharType="end"/>
      </w:r>
      <w:r w:rsidRPr="00736BC2">
        <w:rPr>
          <w:rFonts w:eastAsiaTheme="minorHAnsi" w:hint="eastAsia"/>
        </w:rPr>
        <w:t>.</w:t>
      </w:r>
      <w:ins w:id="17" w:author="Zepie" w:date="2011-02-17T04:09:00Z">
        <w:r w:rsidR="00A366F1">
          <w:rPr>
            <w:rFonts w:eastAsiaTheme="minorHAnsi" w:hint="eastAsia"/>
          </w:rPr>
          <w:t xml:space="preserve"> 요추 </w:t>
        </w:r>
        <w:proofErr w:type="spellStart"/>
        <w:r w:rsidR="00A366F1">
          <w:rPr>
            <w:rFonts w:eastAsiaTheme="minorHAnsi" w:hint="eastAsia"/>
          </w:rPr>
          <w:t>추간판</w:t>
        </w:r>
        <w:proofErr w:type="spellEnd"/>
        <w:r w:rsidR="00A366F1">
          <w:rPr>
            <w:rFonts w:eastAsiaTheme="minorHAnsi" w:hint="eastAsia"/>
          </w:rPr>
          <w:t xml:space="preserve"> </w:t>
        </w:r>
        <w:proofErr w:type="spellStart"/>
        <w:r w:rsidR="00A366F1">
          <w:rPr>
            <w:rFonts w:eastAsiaTheme="minorHAnsi" w:hint="eastAsia"/>
          </w:rPr>
          <w:t>탈출증</w:t>
        </w:r>
      </w:ins>
      <w:ins w:id="18" w:author="Zepie" w:date="2011-02-17T04:10:00Z">
        <w:r w:rsidR="00A366F1">
          <w:rPr>
            <w:rFonts w:eastAsiaTheme="minorHAnsi" w:hint="eastAsia"/>
          </w:rPr>
          <w:t>의</w:t>
        </w:r>
        <w:proofErr w:type="spellEnd"/>
        <w:r w:rsidR="00A366F1">
          <w:rPr>
            <w:rFonts w:eastAsiaTheme="minorHAnsi" w:hint="eastAsia"/>
          </w:rPr>
          <w:t xml:space="preserve"> 치료가 이처럼 </w:t>
        </w:r>
      </w:ins>
      <w:ins w:id="19" w:author="Zepie" w:date="2011-02-17T04:11:00Z">
        <w:r w:rsidR="00A366F1">
          <w:rPr>
            <w:rFonts w:eastAsiaTheme="minorHAnsi" w:hint="eastAsia"/>
          </w:rPr>
          <w:t xml:space="preserve">서로 다른 것은 </w:t>
        </w:r>
      </w:ins>
      <w:del w:id="20" w:author="Zepie" w:date="2011-02-17T04:10:00Z">
        <w:r w:rsidR="007445CF" w:rsidDel="00A366F1">
          <w:rPr>
            <w:rFonts w:eastAsiaTheme="minorHAnsi" w:hint="eastAsia"/>
          </w:rPr>
          <w:delText xml:space="preserve"> </w:delText>
        </w:r>
      </w:del>
      <w:commentRangeStart w:id="21"/>
      <w:del w:id="22" w:author="Zepie" w:date="2011-02-17T04:11:00Z">
        <w:r w:rsidR="007445CF" w:rsidRPr="007A3E9C" w:rsidDel="00A366F1">
          <w:rPr>
            <w:rFonts w:hint="eastAsia"/>
            <w:u w:val="single"/>
          </w:rPr>
          <w:delText xml:space="preserve">그리고 </w:delText>
        </w:r>
      </w:del>
      <w:r w:rsidR="007445CF" w:rsidRPr="007A3E9C">
        <w:rPr>
          <w:rFonts w:hint="eastAsia"/>
          <w:u w:val="single"/>
        </w:rPr>
        <w:t xml:space="preserve">현재까지는 </w:t>
      </w:r>
      <w:proofErr w:type="spellStart"/>
      <w:r w:rsidR="007445CF" w:rsidRPr="007A3E9C">
        <w:rPr>
          <w:rFonts w:hint="eastAsia"/>
          <w:u w:val="single"/>
        </w:rPr>
        <w:t>관혈적</w:t>
      </w:r>
      <w:proofErr w:type="spellEnd"/>
      <w:r w:rsidR="007445CF" w:rsidRPr="007A3E9C">
        <w:rPr>
          <w:rFonts w:hint="eastAsia"/>
          <w:u w:val="single"/>
        </w:rPr>
        <w:t xml:space="preserve"> </w:t>
      </w:r>
      <w:proofErr w:type="spellStart"/>
      <w:r w:rsidR="007445CF" w:rsidRPr="007A3E9C">
        <w:rPr>
          <w:rFonts w:hint="eastAsia"/>
          <w:u w:val="single"/>
        </w:rPr>
        <w:t>추간판</w:t>
      </w:r>
      <w:proofErr w:type="spellEnd"/>
      <w:r w:rsidR="007445CF" w:rsidRPr="007A3E9C">
        <w:rPr>
          <w:rFonts w:hint="eastAsia"/>
          <w:u w:val="single"/>
        </w:rPr>
        <w:t xml:space="preserve"> </w:t>
      </w:r>
      <w:proofErr w:type="spellStart"/>
      <w:r w:rsidR="007445CF" w:rsidRPr="007A3E9C">
        <w:rPr>
          <w:rFonts w:hint="eastAsia"/>
          <w:u w:val="single"/>
        </w:rPr>
        <w:t>제거술과</w:t>
      </w:r>
      <w:proofErr w:type="spellEnd"/>
      <w:r w:rsidR="007445CF" w:rsidRPr="007A3E9C">
        <w:rPr>
          <w:rFonts w:hint="eastAsia"/>
          <w:u w:val="single"/>
        </w:rPr>
        <w:t xml:space="preserve"> 내시경적 </w:t>
      </w:r>
      <w:proofErr w:type="spellStart"/>
      <w:r w:rsidR="007445CF" w:rsidRPr="007A3E9C">
        <w:rPr>
          <w:rFonts w:hint="eastAsia"/>
          <w:u w:val="single"/>
        </w:rPr>
        <w:t>추간판</w:t>
      </w:r>
      <w:proofErr w:type="spellEnd"/>
      <w:r w:rsidR="007445CF" w:rsidRPr="007A3E9C">
        <w:rPr>
          <w:rFonts w:hint="eastAsia"/>
          <w:u w:val="single"/>
        </w:rPr>
        <w:t xml:space="preserve"> </w:t>
      </w:r>
      <w:proofErr w:type="spellStart"/>
      <w:r w:rsidR="007445CF" w:rsidRPr="007A3E9C">
        <w:rPr>
          <w:rFonts w:hint="eastAsia"/>
          <w:u w:val="single"/>
        </w:rPr>
        <w:t>제거술을</w:t>
      </w:r>
      <w:proofErr w:type="spellEnd"/>
      <w:r w:rsidR="007445CF" w:rsidRPr="007A3E9C">
        <w:rPr>
          <w:rFonts w:hint="eastAsia"/>
          <w:u w:val="single"/>
        </w:rPr>
        <w:t xml:space="preserve"> </w:t>
      </w:r>
      <w:del w:id="23" w:author="Zepie" w:date="2011-02-17T01:20:00Z">
        <w:r w:rsidR="007445CF" w:rsidRPr="007A3E9C" w:rsidDel="00181AC0">
          <w:rPr>
            <w:rFonts w:hint="eastAsia"/>
            <w:u w:val="single"/>
          </w:rPr>
          <w:delText xml:space="preserve">활용한 </w:delText>
        </w:r>
      </w:del>
      <w:del w:id="24" w:author="Zepie" w:date="2011-02-17T04:13:00Z">
        <w:r w:rsidR="007445CF" w:rsidRPr="007A3E9C" w:rsidDel="00A366F1">
          <w:rPr>
            <w:rFonts w:hint="eastAsia"/>
            <w:u w:val="single"/>
          </w:rPr>
          <w:delText>연구의 숫자가 부족하</w:delText>
        </w:r>
      </w:del>
      <w:del w:id="25" w:author="Zepie" w:date="2011-02-17T04:12:00Z">
        <w:r w:rsidR="007445CF" w:rsidRPr="007A3E9C" w:rsidDel="00A366F1">
          <w:rPr>
            <w:rFonts w:hint="eastAsia"/>
            <w:u w:val="single"/>
          </w:rPr>
          <w:delText>다</w:delText>
        </w:r>
      </w:del>
      <w:ins w:id="26" w:author="Zepie" w:date="2011-02-17T04:14:00Z">
        <w:r w:rsidR="00A366F1">
          <w:rPr>
            <w:rFonts w:hint="eastAsia"/>
            <w:u w:val="single"/>
          </w:rPr>
          <w:t xml:space="preserve">비교한 연구결과는 많으나, </w:t>
        </w:r>
      </w:ins>
      <w:ins w:id="27" w:author="Zepie" w:date="2011-02-17T04:12:00Z">
        <w:r w:rsidR="00A366F1">
          <w:rPr>
            <w:rFonts w:hint="eastAsia"/>
            <w:u w:val="single"/>
          </w:rPr>
          <w:t>명확한 임상적 근거</w:t>
        </w:r>
      </w:ins>
      <w:ins w:id="28" w:author="Zepie" w:date="2011-02-17T04:13:00Z">
        <w:r w:rsidR="00A366F1">
          <w:rPr>
            <w:rFonts w:hint="eastAsia"/>
            <w:u w:val="single"/>
          </w:rPr>
          <w:t>를 내</w:t>
        </w:r>
      </w:ins>
      <w:ins w:id="29" w:author="Zepie" w:date="2011-02-17T04:15:00Z">
        <w:r w:rsidR="00A366F1">
          <w:rPr>
            <w:rFonts w:hint="eastAsia"/>
            <w:u w:val="single"/>
          </w:rPr>
          <w:t>리기엔</w:t>
        </w:r>
      </w:ins>
      <w:ins w:id="30" w:author="Zepie" w:date="2011-02-17T04:12:00Z">
        <w:r w:rsidR="00A366F1">
          <w:rPr>
            <w:rFonts w:hint="eastAsia"/>
            <w:u w:val="single"/>
          </w:rPr>
          <w:t xml:space="preserve"> 부족하기 때문이다</w:t>
        </w:r>
      </w:ins>
      <w:r w:rsidR="007445CF">
        <w:rPr>
          <w:rFonts w:hint="eastAsia"/>
          <w:u w:val="single"/>
        </w:rPr>
        <w:t xml:space="preserve"> </w:t>
      </w:r>
      <w:commentRangeEnd w:id="21"/>
      <w:r w:rsidR="009F02ED">
        <w:rPr>
          <w:rStyle w:val="a6"/>
        </w:rPr>
        <w:commentReference w:id="21"/>
      </w:r>
      <w:r w:rsidR="0050794E" w:rsidRPr="007A3E9C">
        <w:rPr>
          <w:u w:val="single"/>
        </w:rPr>
        <w:fldChar w:fldCharType="begin">
          <w:fldData xml:space="preserve">PEVuZE5vdGU+PENpdGU+PEF1dGhvcj5XZWJlcjwvQXV0aG9yPjxZZWFyPjE5ODM8L1llYXI+PFJl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=
</w:fldData>
        </w:fldChar>
      </w:r>
      <w:r w:rsidR="00697226">
        <w:rPr>
          <w:u w:val="single"/>
        </w:rPr>
        <w:instrText xml:space="preserve"> ADDIN EN.CITE </w:instrText>
      </w:r>
      <w:r w:rsidR="0050794E">
        <w:rPr>
          <w:u w:val="single"/>
        </w:rPr>
        <w:fldChar w:fldCharType="begin">
          <w:fldData xml:space="preserve">PEVuZE5vdGU+PENpdGU+PEF1dGhvcj5XZWJlcjwvQXV0aG9yPjxZZWFyPjE5ODM8L1llYXI+PFJl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=
</w:fldData>
        </w:fldChar>
      </w:r>
      <w:r w:rsidR="00697226">
        <w:rPr>
          <w:u w:val="single"/>
        </w:rPr>
        <w:instrText xml:space="preserve"> ADDIN EN.CITE.DATA </w:instrText>
      </w:r>
      <w:r w:rsidR="0050794E">
        <w:rPr>
          <w:u w:val="single"/>
        </w:rPr>
      </w:r>
      <w:r w:rsidR="0050794E">
        <w:rPr>
          <w:u w:val="single"/>
        </w:rPr>
        <w:fldChar w:fldCharType="end"/>
      </w:r>
      <w:r w:rsidR="0050794E" w:rsidRPr="007A3E9C">
        <w:rPr>
          <w:u w:val="single"/>
        </w:rPr>
      </w:r>
      <w:r w:rsidR="0050794E" w:rsidRPr="007A3E9C">
        <w:rPr>
          <w:u w:val="single"/>
        </w:rPr>
        <w:fldChar w:fldCharType="separate"/>
      </w:r>
      <w:r w:rsidR="00697226">
        <w:rPr>
          <w:noProof/>
          <w:u w:val="single"/>
        </w:rPr>
        <w:t>[</w:t>
      </w:r>
      <w:hyperlink w:anchor="_ENREF_1" w:tooltip="Weber, 1983 #5" w:history="1">
        <w:r w:rsidR="009069F1">
          <w:rPr>
            <w:noProof/>
            <w:u w:val="single"/>
          </w:rPr>
          <w:t>1</w:t>
        </w:r>
      </w:hyperlink>
      <w:r w:rsidR="00697226">
        <w:rPr>
          <w:noProof/>
          <w:u w:val="single"/>
        </w:rPr>
        <w:t xml:space="preserve">, </w:t>
      </w:r>
      <w:hyperlink w:anchor="_ENREF_9" w:tooltip="Schizas, 2005 #8" w:history="1">
        <w:r w:rsidR="009069F1">
          <w:rPr>
            <w:noProof/>
            <w:u w:val="single"/>
          </w:rPr>
          <w:t>9</w:t>
        </w:r>
      </w:hyperlink>
      <w:r w:rsidR="00697226">
        <w:rPr>
          <w:noProof/>
          <w:u w:val="single"/>
        </w:rPr>
        <w:t>]</w:t>
      </w:r>
      <w:r w:rsidR="0050794E" w:rsidRPr="007A3E9C">
        <w:rPr>
          <w:u w:val="single"/>
        </w:rPr>
        <w:fldChar w:fldCharType="end"/>
      </w:r>
      <w:r w:rsidR="007445CF">
        <w:rPr>
          <w:rFonts w:hint="eastAsia"/>
        </w:rPr>
        <w:t>.</w:t>
      </w:r>
    </w:p>
    <w:p w:rsidR="00736BC2" w:rsidRDefault="003E3896" w:rsidP="00736BC2">
      <w:pPr>
        <w:ind w:firstLineChars="100" w:firstLine="200"/>
        <w:rPr>
          <w:rFonts w:eastAsiaTheme="minorHAnsi"/>
        </w:rPr>
      </w:pPr>
      <w:r w:rsidRPr="00736BC2">
        <w:rPr>
          <w:rFonts w:eastAsiaTheme="minorHAnsi" w:hint="eastAsia"/>
        </w:rPr>
        <w:t>이러한 이유로</w:t>
      </w:r>
      <w:r w:rsidR="00B750D3" w:rsidRPr="00736BC2">
        <w:rPr>
          <w:rFonts w:eastAsiaTheme="minorHAnsi" w:hint="eastAsia"/>
        </w:rPr>
        <w:t xml:space="preserve"> 우리는 대표적인 </w:t>
      </w:r>
      <w:proofErr w:type="spellStart"/>
      <w:r w:rsidR="00B750D3" w:rsidRPr="00736BC2">
        <w:rPr>
          <w:rFonts w:eastAsiaTheme="minorHAnsi" w:hint="eastAsia"/>
        </w:rPr>
        <w:t>추간판</w:t>
      </w:r>
      <w:proofErr w:type="spellEnd"/>
      <w:r w:rsidR="00B750D3" w:rsidRPr="00736BC2">
        <w:rPr>
          <w:rFonts w:eastAsiaTheme="minorHAnsi" w:hint="eastAsia"/>
        </w:rPr>
        <w:t xml:space="preserve"> 절제술인 </w:t>
      </w:r>
      <w:proofErr w:type="spellStart"/>
      <w:r w:rsidR="00B750D3" w:rsidRPr="00736BC2">
        <w:rPr>
          <w:rFonts w:eastAsiaTheme="minorHAnsi" w:hint="eastAsia"/>
        </w:rPr>
        <w:t>관혈적</w:t>
      </w:r>
      <w:proofErr w:type="spellEnd"/>
      <w:r w:rsidR="00B750D3" w:rsidRPr="00736BC2">
        <w:rPr>
          <w:rFonts w:eastAsiaTheme="minorHAnsi" w:hint="eastAsia"/>
        </w:rPr>
        <w:t xml:space="preserve"> </w:t>
      </w:r>
      <w:proofErr w:type="spellStart"/>
      <w:r w:rsidR="00B750D3" w:rsidRPr="00736BC2">
        <w:rPr>
          <w:rFonts w:eastAsiaTheme="minorHAnsi" w:hint="eastAsia"/>
        </w:rPr>
        <w:t>추간판</w:t>
      </w:r>
      <w:proofErr w:type="spellEnd"/>
      <w:r w:rsidR="00B750D3" w:rsidRPr="00736BC2">
        <w:rPr>
          <w:rFonts w:eastAsiaTheme="minorHAnsi" w:hint="eastAsia"/>
        </w:rPr>
        <w:t xml:space="preserve"> </w:t>
      </w:r>
      <w:proofErr w:type="spellStart"/>
      <w:r w:rsidR="00B750D3" w:rsidRPr="00736BC2">
        <w:rPr>
          <w:rFonts w:eastAsiaTheme="minorHAnsi" w:hint="eastAsia"/>
        </w:rPr>
        <w:t>제거술과</w:t>
      </w:r>
      <w:proofErr w:type="spellEnd"/>
      <w:r w:rsidR="00B750D3" w:rsidRPr="00736BC2">
        <w:rPr>
          <w:rFonts w:eastAsiaTheme="minorHAnsi" w:hint="eastAsia"/>
        </w:rPr>
        <w:t xml:space="preserve"> 내시경적 </w:t>
      </w:r>
      <w:proofErr w:type="spellStart"/>
      <w:r w:rsidR="00B750D3" w:rsidRPr="00736BC2">
        <w:rPr>
          <w:rFonts w:eastAsiaTheme="minorHAnsi" w:hint="eastAsia"/>
        </w:rPr>
        <w:t>추간판</w:t>
      </w:r>
      <w:proofErr w:type="spellEnd"/>
      <w:r w:rsidR="00B750D3" w:rsidRPr="00736BC2">
        <w:rPr>
          <w:rFonts w:eastAsiaTheme="minorHAnsi" w:hint="eastAsia"/>
        </w:rPr>
        <w:t xml:space="preserve"> </w:t>
      </w:r>
      <w:proofErr w:type="spellStart"/>
      <w:r w:rsidR="00B750D3" w:rsidRPr="00736BC2">
        <w:rPr>
          <w:rFonts w:eastAsiaTheme="minorHAnsi" w:hint="eastAsia"/>
        </w:rPr>
        <w:t>제거</w:t>
      </w:r>
      <w:r w:rsidR="00F80255" w:rsidRPr="00736BC2">
        <w:rPr>
          <w:rFonts w:eastAsiaTheme="minorHAnsi" w:hint="eastAsia"/>
        </w:rPr>
        <w:t>술</w:t>
      </w:r>
      <w:r w:rsidR="00C2167A">
        <w:rPr>
          <w:rFonts w:eastAsiaTheme="minorHAnsi" w:hint="eastAsia"/>
        </w:rPr>
        <w:t>을</w:t>
      </w:r>
      <w:proofErr w:type="spellEnd"/>
      <w:r w:rsidR="00C2167A">
        <w:rPr>
          <w:rFonts w:eastAsiaTheme="minorHAnsi" w:hint="eastAsia"/>
        </w:rPr>
        <w:t xml:space="preserve"> </w:t>
      </w:r>
      <w:r w:rsidR="006156A9" w:rsidRPr="00736BC2">
        <w:rPr>
          <w:rFonts w:eastAsiaTheme="minorHAnsi" w:hint="eastAsia"/>
        </w:rPr>
        <w:t>술기</w:t>
      </w:r>
      <w:r w:rsidR="00953F92">
        <w:rPr>
          <w:rFonts w:eastAsiaTheme="minorHAnsi" w:hint="eastAsia"/>
        </w:rPr>
        <w:t>에</w:t>
      </w:r>
      <w:r w:rsidR="006156A9" w:rsidRPr="00736BC2">
        <w:rPr>
          <w:rFonts w:eastAsiaTheme="minorHAnsi" w:hint="eastAsia"/>
        </w:rPr>
        <w:t xml:space="preserve"> 대한 조사, 수술 기법상의 비교, 임상적 결과에 대한 비교, 술기를 결정하는 선택 기준에 대</w:t>
      </w:r>
      <w:r w:rsidR="00F80255" w:rsidRPr="00736BC2">
        <w:rPr>
          <w:rFonts w:eastAsiaTheme="minorHAnsi" w:hint="eastAsia"/>
        </w:rPr>
        <w:t>한 조사를 통해 비교해보고자 한다.</w:t>
      </w:r>
    </w:p>
    <w:p w:rsidR="00736BC2" w:rsidRPr="00736BC2" w:rsidRDefault="00736BC2" w:rsidP="00736BC2">
      <w:pPr>
        <w:jc w:val="left"/>
        <w:rPr>
          <w:rFonts w:eastAsiaTheme="minorHAnsi"/>
        </w:rPr>
      </w:pPr>
    </w:p>
    <w:p w:rsidR="00736BC2" w:rsidRPr="00736BC2" w:rsidRDefault="00C16C86" w:rsidP="00736BC2">
      <w:pPr>
        <w:jc w:val="left"/>
        <w:rPr>
          <w:rFonts w:eastAsiaTheme="minorHAnsi"/>
          <w:b/>
        </w:rPr>
      </w:pPr>
      <w:proofErr w:type="spellStart"/>
      <w:r>
        <w:rPr>
          <w:rFonts w:eastAsiaTheme="minorHAnsi" w:hint="eastAsia"/>
          <w:b/>
        </w:rPr>
        <w:t>관혈적</w:t>
      </w:r>
      <w:proofErr w:type="spellEnd"/>
      <w:r>
        <w:rPr>
          <w:rFonts w:eastAsiaTheme="minorHAnsi" w:hint="eastAsia"/>
          <w:b/>
        </w:rPr>
        <w:t xml:space="preserve"> </w:t>
      </w:r>
      <w:proofErr w:type="spellStart"/>
      <w:r>
        <w:rPr>
          <w:rFonts w:eastAsiaTheme="minorHAnsi" w:hint="eastAsia"/>
          <w:b/>
        </w:rPr>
        <w:t>추간판</w:t>
      </w:r>
      <w:proofErr w:type="spellEnd"/>
      <w:r>
        <w:rPr>
          <w:rFonts w:eastAsiaTheme="minorHAnsi" w:hint="eastAsia"/>
          <w:b/>
        </w:rPr>
        <w:t xml:space="preserve"> </w:t>
      </w:r>
      <w:proofErr w:type="spellStart"/>
      <w:r>
        <w:rPr>
          <w:rFonts w:eastAsiaTheme="minorHAnsi" w:hint="eastAsia"/>
          <w:b/>
        </w:rPr>
        <w:t>제거술과</w:t>
      </w:r>
      <w:proofErr w:type="spellEnd"/>
      <w:r>
        <w:rPr>
          <w:rFonts w:eastAsiaTheme="minorHAnsi" w:hint="eastAsia"/>
          <w:b/>
        </w:rPr>
        <w:t xml:space="preserve"> 내시경적 </w:t>
      </w:r>
      <w:proofErr w:type="spellStart"/>
      <w:r>
        <w:rPr>
          <w:rFonts w:eastAsiaTheme="minorHAnsi" w:hint="eastAsia"/>
          <w:b/>
        </w:rPr>
        <w:t>추간판</w:t>
      </w:r>
      <w:proofErr w:type="spellEnd"/>
      <w:r>
        <w:rPr>
          <w:rFonts w:eastAsiaTheme="minorHAnsi" w:hint="eastAsia"/>
          <w:b/>
        </w:rPr>
        <w:t xml:space="preserve"> </w:t>
      </w:r>
      <w:proofErr w:type="spellStart"/>
      <w:r>
        <w:rPr>
          <w:rFonts w:eastAsiaTheme="minorHAnsi" w:hint="eastAsia"/>
          <w:b/>
        </w:rPr>
        <w:t>제거술</w:t>
      </w:r>
      <w:proofErr w:type="spellEnd"/>
    </w:p>
    <w:p w:rsidR="003E43F3" w:rsidRDefault="00736BC2" w:rsidP="003E43F3">
      <w:pPr>
        <w:ind w:firstLineChars="100" w:firstLine="200"/>
        <w:rPr>
          <w:rFonts w:eastAsiaTheme="minorHAnsi" w:cs="AdvP8585"/>
          <w:kern w:val="0"/>
          <w:szCs w:val="20"/>
        </w:rPr>
      </w:pPr>
      <w:r w:rsidRPr="00736BC2">
        <w:rPr>
          <w:rFonts w:eastAsiaTheme="minorHAnsi" w:cs="AdvP8585" w:hint="eastAsia"/>
          <w:kern w:val="0"/>
          <w:szCs w:val="20"/>
        </w:rPr>
        <w:t>W</w:t>
      </w:r>
      <w:r w:rsidRPr="00736BC2">
        <w:rPr>
          <w:rFonts w:eastAsiaTheme="minorHAnsi" w:cs="AdvP8585"/>
          <w:kern w:val="0"/>
          <w:szCs w:val="20"/>
        </w:rPr>
        <w:t xml:space="preserve">illiam </w:t>
      </w:r>
      <w:proofErr w:type="spellStart"/>
      <w:r w:rsidRPr="00736BC2">
        <w:rPr>
          <w:rFonts w:eastAsiaTheme="minorHAnsi" w:cs="AdvP8585"/>
          <w:kern w:val="0"/>
          <w:szCs w:val="20"/>
        </w:rPr>
        <w:t>Mixter</w:t>
      </w:r>
      <w:proofErr w:type="spellEnd"/>
      <w:r w:rsidR="00762616">
        <w:rPr>
          <w:rFonts w:eastAsiaTheme="minorHAnsi" w:cs="AdvP8585" w:hint="eastAsia"/>
          <w:kern w:val="0"/>
          <w:szCs w:val="20"/>
        </w:rPr>
        <w:t xml:space="preserve"> </w:t>
      </w:r>
      <w:del w:id="31" w:author="Inje University Medical College" w:date="2011-01-07T11:16:00Z">
        <w:r w:rsidR="00762616" w:rsidDel="00B24D40">
          <w:rPr>
            <w:rFonts w:eastAsiaTheme="minorHAnsi" w:cs="AdvP8585" w:hint="eastAsia"/>
            <w:kern w:val="0"/>
            <w:szCs w:val="20"/>
          </w:rPr>
          <w:delText>and</w:delText>
        </w:r>
      </w:del>
      <w:ins w:id="32" w:author="Inje University Medical College" w:date="2011-01-07T11:16:00Z">
        <w:r w:rsidR="00B24D40">
          <w:rPr>
            <w:rFonts w:eastAsiaTheme="minorHAnsi" w:cs="AdvP8585" w:hint="eastAsia"/>
            <w:kern w:val="0"/>
            <w:szCs w:val="20"/>
          </w:rPr>
          <w:t>와</w:t>
        </w:r>
      </w:ins>
      <w:r w:rsidR="00762616">
        <w:rPr>
          <w:rFonts w:eastAsiaTheme="minorHAnsi" w:cs="AdvP8585" w:hint="eastAsia"/>
          <w:kern w:val="0"/>
          <w:szCs w:val="20"/>
        </w:rPr>
        <w:t xml:space="preserve"> </w:t>
      </w:r>
      <w:r w:rsidRPr="00736BC2">
        <w:rPr>
          <w:rFonts w:eastAsiaTheme="minorHAnsi" w:cs="AdvP8585"/>
          <w:kern w:val="0"/>
          <w:szCs w:val="20"/>
        </w:rPr>
        <w:t>Joseph Barr</w:t>
      </w:r>
      <w:r w:rsidRPr="00736BC2">
        <w:rPr>
          <w:rFonts w:eastAsiaTheme="minorHAnsi" w:cs="AdvP8585" w:hint="eastAsia"/>
          <w:kern w:val="0"/>
          <w:szCs w:val="20"/>
        </w:rPr>
        <w:t>는</w:t>
      </w:r>
      <w:r w:rsidRPr="00736BC2">
        <w:rPr>
          <w:rFonts w:eastAsiaTheme="minorHAnsi" w:cs="AdvP8585"/>
          <w:kern w:val="0"/>
          <w:szCs w:val="20"/>
        </w:rPr>
        <w:t xml:space="preserve"> 1934</w:t>
      </w:r>
      <w:r w:rsidRPr="00736BC2">
        <w:rPr>
          <w:rFonts w:eastAsiaTheme="minorHAnsi" w:cs="AdvP8585" w:hint="eastAsia"/>
          <w:kern w:val="0"/>
          <w:szCs w:val="20"/>
        </w:rPr>
        <w:t xml:space="preserve">년에 최초로 </w:t>
      </w:r>
      <w:proofErr w:type="spellStart"/>
      <w:r w:rsidRPr="00736BC2">
        <w:rPr>
          <w:rFonts w:eastAsiaTheme="minorHAnsi" w:cs="AdvP8585" w:hint="eastAsia"/>
          <w:kern w:val="0"/>
          <w:szCs w:val="20"/>
        </w:rPr>
        <w:t>외상성</w:t>
      </w:r>
      <w:proofErr w:type="spellEnd"/>
      <w:r w:rsidRPr="00736BC2">
        <w:rPr>
          <w:rFonts w:eastAsiaTheme="minorHAnsi" w:cs="AdvP8585" w:hint="eastAsia"/>
          <w:kern w:val="0"/>
          <w:szCs w:val="20"/>
        </w:rPr>
        <w:t xml:space="preserve">, 퇴행성 디스크 탈출과 요통, 하지 방사통과의 연관성에 대해 설명했고 </w:t>
      </w:r>
      <w:r w:rsidR="001812FE">
        <w:rPr>
          <w:rFonts w:eastAsiaTheme="minorHAnsi" w:cs="AdvP8585" w:hint="eastAsia"/>
          <w:kern w:val="0"/>
          <w:szCs w:val="20"/>
        </w:rPr>
        <w:t xml:space="preserve">요추 </w:t>
      </w:r>
      <w:proofErr w:type="spellStart"/>
      <w:r w:rsidR="001812FE">
        <w:rPr>
          <w:rFonts w:eastAsiaTheme="minorHAnsi" w:cs="AdvP8585" w:hint="eastAsia"/>
          <w:kern w:val="0"/>
          <w:szCs w:val="20"/>
        </w:rPr>
        <w:t>추간판</w:t>
      </w:r>
      <w:proofErr w:type="spellEnd"/>
      <w:r w:rsidR="001812FE">
        <w:rPr>
          <w:rFonts w:eastAsiaTheme="minorHAnsi" w:cs="AdvP8585" w:hint="eastAsia"/>
          <w:kern w:val="0"/>
          <w:szCs w:val="20"/>
        </w:rPr>
        <w:t xml:space="preserve"> </w:t>
      </w:r>
      <w:proofErr w:type="spellStart"/>
      <w:r w:rsidR="001812FE">
        <w:rPr>
          <w:rFonts w:eastAsiaTheme="minorHAnsi" w:cs="AdvP8585" w:hint="eastAsia"/>
          <w:kern w:val="0"/>
          <w:szCs w:val="20"/>
        </w:rPr>
        <w:t>제거술</w:t>
      </w:r>
      <w:r w:rsidRPr="00736BC2">
        <w:rPr>
          <w:rFonts w:eastAsiaTheme="minorHAnsi" w:cs="AdvP8585" w:hint="eastAsia"/>
          <w:kern w:val="0"/>
          <w:szCs w:val="20"/>
        </w:rPr>
        <w:t>에</w:t>
      </w:r>
      <w:proofErr w:type="spellEnd"/>
      <w:r w:rsidRPr="00736BC2">
        <w:rPr>
          <w:rFonts w:eastAsiaTheme="minorHAnsi" w:cs="AdvP8585" w:hint="eastAsia"/>
          <w:kern w:val="0"/>
          <w:szCs w:val="20"/>
        </w:rPr>
        <w:t xml:space="preserve"> 대한 자세한 내용을 발표했다 </w:t>
      </w:r>
      <w:r w:rsidR="0050794E" w:rsidRPr="00736BC2">
        <w:rPr>
          <w:rFonts w:eastAsiaTheme="minorHAnsi" w:cs="AdvP8585"/>
          <w:kern w:val="0"/>
          <w:szCs w:val="20"/>
        </w:rPr>
        <w:fldChar w:fldCharType="begin"/>
      </w:r>
      <w:r w:rsidR="00697226">
        <w:rPr>
          <w:rFonts w:eastAsiaTheme="minorHAnsi" w:cs="AdvP8585"/>
          <w:kern w:val="0"/>
          <w:szCs w:val="20"/>
        </w:rPr>
        <w:instrText xml:space="preserve"> ADDIN EN.CITE &lt;EndNote&gt;&lt;Cite&gt;&lt;Author&gt;Mixter&lt;/Author&gt;&lt;Year&gt;1934&lt;/Year&gt;&lt;RecNum&gt;53&lt;/RecNum&gt;&lt;DisplayText&gt;[10]&lt;/DisplayText&gt;&lt;record&gt;&lt;rec-number&gt;53&lt;/rec-number&gt;&lt;foreign-keys&gt;&lt;key app="EN" db-id="99zrxrfa45z5vuefern5ap0la90xx9rzt0xr"&gt;53&lt;/key&gt;&lt;/foreign-keys&gt;&lt;ref-type name="Journal Article"&gt;17&lt;/ref-type&gt;&lt;contributors&gt;&lt;authors&gt;&lt;author&gt;W J Mixter &lt;/author&gt;&lt;author&gt;J S Barr &lt;/author&gt;&lt;/authors&gt;&lt;/contributors&gt;&lt;titles&gt;&lt;title&gt;Rupture of intervertebral disc with involvement of the spinal canal&lt;/title&gt;&lt;secondary-title&gt;N Engl J Med.&lt;/secondary-title&gt;&lt;/titles&gt;&lt;periodical&gt;&lt;full-title&gt;N Engl J Med.&lt;/full-title&gt;&lt;/periodical&gt;&lt;pages&gt;&lt;style face="normal" font="default" size="100%"&gt;210&lt;/style&gt;&lt;style face="normal" font="default" charset="136" size="100%"&gt;-5&lt;/style&gt;&lt;/pages&gt;&lt;volume&gt;211&lt;/volume&gt;&lt;dates&gt;&lt;year&gt;1934&lt;/year&gt;&lt;/dates&gt;&lt;urls&gt;&lt;/urls&gt;&lt;/record&gt;&lt;/Cite&gt;&lt;/EndNote&gt;</w:instrText>
      </w:r>
      <w:r w:rsidR="0050794E" w:rsidRPr="00736BC2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0" w:tooltip="Mixter, 1934 #53" w:history="1">
        <w:r w:rsidR="009069F1">
          <w:rPr>
            <w:rFonts w:eastAsiaTheme="minorHAnsi" w:cs="AdvP8585"/>
            <w:noProof/>
            <w:kern w:val="0"/>
            <w:szCs w:val="20"/>
          </w:rPr>
          <w:t>10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50794E" w:rsidRPr="00736BC2">
        <w:rPr>
          <w:rFonts w:eastAsiaTheme="minorHAnsi" w:cs="AdvP8585"/>
          <w:kern w:val="0"/>
          <w:szCs w:val="20"/>
        </w:rPr>
        <w:fldChar w:fldCharType="end"/>
      </w:r>
      <w:r w:rsidRPr="00736BC2">
        <w:rPr>
          <w:rFonts w:eastAsiaTheme="minorHAnsi" w:cs="AdvP8585" w:hint="eastAsia"/>
          <w:kern w:val="0"/>
          <w:szCs w:val="20"/>
        </w:rPr>
        <w:t>.</w:t>
      </w:r>
      <w:r>
        <w:rPr>
          <w:rFonts w:eastAsiaTheme="minorHAnsi" w:cs="AdvP8585" w:hint="eastAsia"/>
          <w:kern w:val="0"/>
          <w:szCs w:val="20"/>
        </w:rPr>
        <w:t xml:space="preserve"> </w:t>
      </w:r>
      <w:r w:rsidR="00A20568" w:rsidRPr="00A20568">
        <w:rPr>
          <w:rFonts w:eastAsiaTheme="minorHAnsi" w:cs="AdvP8585" w:hint="eastAsia"/>
          <w:kern w:val="0"/>
          <w:szCs w:val="20"/>
        </w:rPr>
        <w:t xml:space="preserve">그들의 수술법은 수 </w:t>
      </w:r>
      <w:proofErr w:type="spellStart"/>
      <w:r w:rsidR="00A20568" w:rsidRPr="00A20568">
        <w:rPr>
          <w:rFonts w:eastAsiaTheme="minorHAnsi" w:cs="AdvP8585" w:hint="eastAsia"/>
          <w:kern w:val="0"/>
          <w:szCs w:val="20"/>
        </w:rPr>
        <w:t>십년에</w:t>
      </w:r>
      <w:proofErr w:type="spellEnd"/>
      <w:r w:rsidR="00A20568" w:rsidRPr="00A20568">
        <w:rPr>
          <w:rFonts w:eastAsiaTheme="minorHAnsi" w:cs="AdvP8585" w:hint="eastAsia"/>
          <w:kern w:val="0"/>
          <w:szCs w:val="20"/>
        </w:rPr>
        <w:t xml:space="preserve"> 걸쳐 수정되었고 </w:t>
      </w:r>
      <w:r w:rsidR="00A20568" w:rsidRPr="00A20568">
        <w:rPr>
          <w:rFonts w:eastAsiaTheme="minorHAnsi" w:cs="AdvP8585"/>
          <w:kern w:val="0"/>
          <w:szCs w:val="20"/>
        </w:rPr>
        <w:t>1977</w:t>
      </w:r>
      <w:r w:rsidR="00A20568" w:rsidRPr="00A20568">
        <w:rPr>
          <w:rFonts w:eastAsiaTheme="minorHAnsi" w:cs="AdvP8585" w:hint="eastAsia"/>
          <w:kern w:val="0"/>
          <w:szCs w:val="20"/>
        </w:rPr>
        <w:t>년과</w:t>
      </w:r>
      <w:r w:rsidR="00A20568" w:rsidRPr="00A20568">
        <w:rPr>
          <w:rFonts w:eastAsiaTheme="minorHAnsi" w:cs="AdvP8585"/>
          <w:kern w:val="0"/>
          <w:szCs w:val="20"/>
        </w:rPr>
        <w:t xml:space="preserve"> 1978</w:t>
      </w:r>
      <w:r w:rsidR="00A20568" w:rsidRPr="00A20568">
        <w:rPr>
          <w:rFonts w:eastAsiaTheme="minorHAnsi" w:cs="AdvP8585" w:hint="eastAsia"/>
          <w:kern w:val="0"/>
          <w:szCs w:val="20"/>
        </w:rPr>
        <w:t>년에</w:t>
      </w:r>
      <w:r w:rsidR="00A20568" w:rsidRPr="00A20568">
        <w:rPr>
          <w:rFonts w:eastAsiaTheme="minorHAnsi" w:cs="AdvP8585"/>
          <w:kern w:val="0"/>
          <w:szCs w:val="20"/>
        </w:rPr>
        <w:t xml:space="preserve"> </w:t>
      </w:r>
      <w:proofErr w:type="spellStart"/>
      <w:r w:rsidR="00A20568" w:rsidRPr="00A20568">
        <w:rPr>
          <w:rFonts w:eastAsiaTheme="minorHAnsi" w:cs="AdvP8585"/>
          <w:kern w:val="0"/>
          <w:szCs w:val="20"/>
        </w:rPr>
        <w:t>Yasargil</w:t>
      </w:r>
      <w:proofErr w:type="spellEnd"/>
      <w:r w:rsidR="00A20568" w:rsidRPr="00A20568">
        <w:rPr>
          <w:rFonts w:eastAsiaTheme="minorHAnsi" w:cs="AdvP8585" w:hint="eastAsia"/>
          <w:kern w:val="0"/>
          <w:szCs w:val="20"/>
        </w:rPr>
        <w:t xml:space="preserve"> </w:t>
      </w:r>
      <w:r w:rsidR="0050794E" w:rsidRPr="00A20568">
        <w:rPr>
          <w:rFonts w:eastAsiaTheme="minorHAnsi" w:cs="AdvP8585"/>
          <w:kern w:val="0"/>
          <w:szCs w:val="20"/>
        </w:rPr>
        <w:fldChar w:fldCharType="begin"/>
      </w:r>
      <w:r w:rsidR="00697226">
        <w:rPr>
          <w:rFonts w:eastAsiaTheme="minorHAnsi" w:cs="AdvP8585"/>
          <w:kern w:val="0"/>
          <w:szCs w:val="20"/>
        </w:rPr>
        <w:instrText xml:space="preserve"> ADDIN EN.CITE &lt;EndNote&gt;&lt;Cite&gt;&lt;Author&gt;Yasargil&lt;/Author&gt;&lt;Year&gt;1977&lt;/Year&gt;&lt;RecNum&gt;48&lt;/RecNum&gt;&lt;DisplayText&gt;[11]&lt;/DisplayText&gt;&lt;record&gt;&lt;rec-number&gt;48&lt;/rec-number&gt;&lt;foreign-keys&gt;&lt;key app="EN" db-id="99zrxrfa45z5vuefern5ap0la90xx9rzt0xr"&gt;48&lt;/key&gt;&lt;/foreign-keys&gt;&lt;ref-type name="Journal Article"&gt;17&lt;/ref-type&gt;&lt;contributors&gt;&lt;authors&gt;&lt;author&gt;M G Yasargil&lt;/author&gt;&lt;/authors&gt;&lt;/contributors&gt;&lt;titles&gt;&lt;title&gt;Microsurgical operation for herniated disc, in: Wullenweber R, Brock M, Hamer J, Klinger M, Spoerri O, editors&lt;/title&gt;&lt;secondary-title&gt;Advances in Neurosurgery. Berlin: Springer-Verlag&lt;/secondary-title&gt;&lt;/titles&gt;&lt;periodical&gt;&lt;full-title&gt;Advances in Neurosurgery. Berlin: Springer-Verlag&lt;/full-title&gt;&lt;/periodical&gt;&lt;pages&gt;p. 81&lt;/pages&gt;&lt;dates&gt;&lt;year&gt;1977&lt;/year&gt;&lt;/dates&gt;&lt;urls&gt;&lt;/urls&gt;&lt;/record&gt;&lt;/Cite&gt;&lt;/EndNote&gt;</w:instrText>
      </w:r>
      <w:r w:rsidR="0050794E" w:rsidRPr="00A20568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1" w:tooltip="Yasargil, 1977 #48" w:history="1">
        <w:r w:rsidR="009069F1">
          <w:rPr>
            <w:rFonts w:eastAsiaTheme="minorHAnsi" w:cs="AdvP8585"/>
            <w:noProof/>
            <w:kern w:val="0"/>
            <w:szCs w:val="20"/>
          </w:rPr>
          <w:t>11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50794E" w:rsidRPr="00A20568">
        <w:rPr>
          <w:rFonts w:eastAsiaTheme="minorHAnsi" w:cs="AdvP8585"/>
          <w:kern w:val="0"/>
          <w:szCs w:val="20"/>
        </w:rPr>
        <w:fldChar w:fldCharType="end"/>
      </w:r>
      <w:r w:rsidR="00A20568" w:rsidRPr="00A20568">
        <w:rPr>
          <w:rFonts w:eastAsiaTheme="minorHAnsi" w:cs="AdvP8585"/>
          <w:kern w:val="0"/>
          <w:szCs w:val="20"/>
        </w:rPr>
        <w:t>, Caspar</w:t>
      </w:r>
      <w:r w:rsidR="00A20568" w:rsidRPr="00A20568">
        <w:rPr>
          <w:rFonts w:eastAsiaTheme="minorHAnsi" w:cs="AdvP8585" w:hint="eastAsia"/>
          <w:kern w:val="0"/>
          <w:szCs w:val="20"/>
        </w:rPr>
        <w:t xml:space="preserve"> </w:t>
      </w:r>
      <w:r w:rsidR="0050794E" w:rsidRPr="00A20568">
        <w:rPr>
          <w:rFonts w:eastAsiaTheme="minorHAnsi" w:cs="AdvP8585"/>
          <w:kern w:val="0"/>
          <w:szCs w:val="20"/>
        </w:rPr>
        <w:fldChar w:fldCharType="begin"/>
      </w:r>
      <w:r w:rsidR="00697226">
        <w:rPr>
          <w:rFonts w:eastAsiaTheme="minorHAnsi" w:cs="AdvP8585"/>
          <w:kern w:val="0"/>
          <w:szCs w:val="20"/>
        </w:rPr>
        <w:instrText xml:space="preserve"> ADDIN EN.CITE &lt;EndNote&gt;&lt;Cite&gt;&lt;Author&gt;Caspar&lt;/Author&gt;&lt;Year&gt;1977&lt;/Year&gt;&lt;RecNum&gt;49&lt;/RecNum&gt;&lt;DisplayText&gt;[12]&lt;/DisplayText&gt;&lt;record&gt;&lt;rec-number&gt;49&lt;/rec-number&gt;&lt;foreign-keys&gt;&lt;key app="EN" db-id="99zrxrfa45z5vuefern5ap0la90xx9rzt0xr"&gt;49&lt;/key&gt;&lt;/foreign-keys&gt;&lt;ref-type name="Journal Article"&gt;17&lt;/ref-type&gt;&lt;contributors&gt;&lt;authors&gt;&lt;author&gt;W Caspar &lt;/author&gt;&lt;/authors&gt;&lt;/contributors&gt;&lt;titles&gt;&lt;title&gt;A new surgical procedure for lumbar disc herniation causing less tissue damage through a microsurgical&amp;#xD;approach, in: Wullenweber R, Brock M, Hamer J, Klinger M, Spoerri O, editors.&lt;/title&gt;&lt;secondary-title&gt;Advances in Neurosurgery. Berlin: Springer-Verlag&lt;/secondary-title&gt;&lt;/titles&gt;&lt;periodical&gt;&lt;full-title&gt;Advances in Neurosurgery. Berlin: Springer-Verlag&lt;/full-title&gt;&lt;/periodical&gt;&lt;pages&gt;&lt;style face="normal" font="default" size="100%"&gt;pp. 74&lt;/style&gt;&lt;style face="normal" font="default" charset="136" size="100%"&gt;–7&lt;/style&gt;&lt;/pages&gt;&lt;dates&gt;&lt;year&gt;1977&lt;/year&gt;&lt;/dates&gt;&lt;urls&gt;&lt;/urls&gt;&lt;/record&gt;&lt;/Cite&gt;&lt;/EndNote&gt;</w:instrText>
      </w:r>
      <w:r w:rsidR="0050794E" w:rsidRPr="00A20568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2" w:tooltip="Caspar, 1977 #49" w:history="1">
        <w:r w:rsidR="009069F1">
          <w:rPr>
            <w:rFonts w:eastAsiaTheme="minorHAnsi" w:cs="AdvP8585"/>
            <w:noProof/>
            <w:kern w:val="0"/>
            <w:szCs w:val="20"/>
          </w:rPr>
          <w:t>12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50794E" w:rsidRPr="00A20568">
        <w:rPr>
          <w:rFonts w:eastAsiaTheme="minorHAnsi" w:cs="AdvP8585"/>
          <w:kern w:val="0"/>
          <w:szCs w:val="20"/>
        </w:rPr>
        <w:fldChar w:fldCharType="end"/>
      </w:r>
      <w:r w:rsidR="00A20568" w:rsidRPr="00A20568">
        <w:rPr>
          <w:rFonts w:eastAsiaTheme="minorHAnsi" w:cs="AdvP8585" w:hint="eastAsia"/>
          <w:kern w:val="0"/>
          <w:szCs w:val="20"/>
        </w:rPr>
        <w:t xml:space="preserve">, </w:t>
      </w:r>
      <w:r w:rsidR="00A20568" w:rsidRPr="00A20568">
        <w:rPr>
          <w:rFonts w:eastAsiaTheme="minorHAnsi" w:cs="AdvP8585"/>
          <w:kern w:val="0"/>
          <w:szCs w:val="20"/>
        </w:rPr>
        <w:t xml:space="preserve">Williams </w:t>
      </w:r>
      <w:r w:rsidR="0050794E" w:rsidRPr="00A20568">
        <w:rPr>
          <w:rFonts w:eastAsiaTheme="minorHAnsi" w:cs="AdvP8585"/>
          <w:kern w:val="0"/>
          <w:szCs w:val="20"/>
        </w:rPr>
        <w:fldChar w:fldCharType="begin"/>
      </w:r>
      <w:r w:rsidR="00697226">
        <w:rPr>
          <w:rFonts w:eastAsiaTheme="minorHAnsi" w:cs="AdvP8585"/>
          <w:kern w:val="0"/>
          <w:szCs w:val="20"/>
        </w:rPr>
        <w:instrText xml:space="preserve"> ADDIN EN.CITE &lt;EndNote&gt;&lt;Cite&gt;&lt;Author&gt;Williams&lt;/Author&gt;&lt;Year&gt;1978&lt;/Year&gt;&lt;RecNum&gt;50&lt;/RecNum&gt;&lt;DisplayText&gt;[13]&lt;/DisplayText&gt;&lt;record&gt;&lt;rec-number&gt;50&lt;/rec-number&gt;&lt;foreign-keys&gt;&lt;key app="EN" db-id="99zrxrfa45z5vuefern5ap0la90xx9rzt0xr"&gt;50&lt;/key&gt;&lt;/foreign-keys&gt;&lt;ref-type name="Journal Article"&gt;17&lt;/ref-type&gt;&lt;contributors&gt;&lt;authors&gt;&lt;author&gt;R W Williams &lt;/author&gt;&lt;/authors&gt;&lt;/contributors&gt;&lt;titles&gt;&lt;title&gt;Microlumbar discectomy: A conservative approach to the virgin herniated lumbar disc&lt;/title&gt;&lt;secondary-title&gt;Spine&lt;/secondary-title&gt;&lt;/titles&gt;&lt;periodical&gt;&lt;full-title&gt;Spine&lt;/full-title&gt;&lt;/periodical&gt;&lt;pages&gt;175-182&lt;/pages&gt;&lt;volume&gt;3&lt;/volume&gt;&lt;dates&gt;&lt;year&gt;&lt;style face="normal" font="default" charset="136" size="100%"&gt;1978&lt;/style&gt;&lt;/year&gt;&lt;/dates&gt;&lt;urls&gt;&lt;/urls&gt;&lt;/record&gt;&lt;/Cite&gt;&lt;/EndNote&gt;</w:instrText>
      </w:r>
      <w:r w:rsidR="0050794E" w:rsidRPr="00A20568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3" w:tooltip="Williams, 1978 #50" w:history="1">
        <w:r w:rsidR="009069F1">
          <w:rPr>
            <w:rFonts w:eastAsiaTheme="minorHAnsi" w:cs="AdvP8585"/>
            <w:noProof/>
            <w:kern w:val="0"/>
            <w:szCs w:val="20"/>
          </w:rPr>
          <w:t>13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50794E" w:rsidRPr="00A20568">
        <w:rPr>
          <w:rFonts w:eastAsiaTheme="minorHAnsi" w:cs="AdvP8585"/>
          <w:kern w:val="0"/>
          <w:szCs w:val="20"/>
        </w:rPr>
        <w:fldChar w:fldCharType="end"/>
      </w:r>
      <w:ins w:id="33" w:author="Inje University Medical College" w:date="2011-01-07T11:16:00Z">
        <w:r w:rsidR="00B24D40">
          <w:rPr>
            <w:rFonts w:eastAsiaTheme="minorHAnsi" w:cs="AdvP8585" w:hint="eastAsia"/>
            <w:kern w:val="0"/>
            <w:szCs w:val="20"/>
          </w:rPr>
          <w:t xml:space="preserve"> </w:t>
        </w:r>
      </w:ins>
      <w:r w:rsidR="00A20568" w:rsidRPr="00A20568">
        <w:rPr>
          <w:rFonts w:eastAsiaTheme="minorHAnsi" w:cs="AdvP8585" w:hint="eastAsia"/>
          <w:kern w:val="0"/>
          <w:szCs w:val="20"/>
        </w:rPr>
        <w:t xml:space="preserve">가 </w:t>
      </w:r>
      <w:proofErr w:type="spellStart"/>
      <w:r w:rsidR="00762616">
        <w:rPr>
          <w:rFonts w:eastAsiaTheme="minorHAnsi" w:cs="AdvP8585" w:hint="eastAsia"/>
          <w:kern w:val="0"/>
          <w:szCs w:val="20"/>
        </w:rPr>
        <w:t>추간판</w:t>
      </w:r>
      <w:proofErr w:type="spellEnd"/>
      <w:r w:rsidR="00762616">
        <w:rPr>
          <w:rFonts w:eastAsiaTheme="minorHAnsi" w:cs="AdvP8585" w:hint="eastAsia"/>
          <w:kern w:val="0"/>
          <w:szCs w:val="20"/>
        </w:rPr>
        <w:t xml:space="preserve"> 제거술</w:t>
      </w:r>
      <w:r w:rsidR="00A20568" w:rsidRPr="00A20568">
        <w:rPr>
          <w:rFonts w:eastAsiaTheme="minorHAnsi" w:cs="AdvP8585" w:hint="eastAsia"/>
          <w:kern w:val="0"/>
          <w:szCs w:val="20"/>
        </w:rPr>
        <w:t xml:space="preserve">시 디스크 탈출 부분에 해당하는 등쪽 절개 후 수술용 현미경을 이용한 </w:t>
      </w:r>
      <w:r w:rsidR="00762616">
        <w:rPr>
          <w:rFonts w:eastAsiaTheme="minorHAnsi" w:cs="AdvP8585" w:hint="eastAsia"/>
          <w:kern w:val="0"/>
          <w:szCs w:val="20"/>
        </w:rPr>
        <w:t>미세 수술법 (</w:t>
      </w:r>
      <w:r w:rsidR="00A20568" w:rsidRPr="00A20568">
        <w:rPr>
          <w:rFonts w:eastAsiaTheme="minorHAnsi" w:cs="AdvP8585"/>
          <w:kern w:val="0"/>
          <w:szCs w:val="20"/>
        </w:rPr>
        <w:t>microsurgical techniques</w:t>
      </w:r>
      <w:r w:rsidR="00762616">
        <w:rPr>
          <w:rFonts w:eastAsiaTheme="minorHAnsi" w:cs="AdvP8585" w:hint="eastAsia"/>
          <w:kern w:val="0"/>
          <w:szCs w:val="20"/>
        </w:rPr>
        <w:t>)</w:t>
      </w:r>
      <w:r w:rsidR="00A20568" w:rsidRPr="00A20568">
        <w:rPr>
          <w:rFonts w:eastAsiaTheme="minorHAnsi" w:cs="AdvP8585" w:hint="eastAsia"/>
          <w:kern w:val="0"/>
          <w:szCs w:val="20"/>
        </w:rPr>
        <w:t xml:space="preserve">에 대해 기술하였다. 그 후 이 </w:t>
      </w:r>
      <w:proofErr w:type="spellStart"/>
      <w:r w:rsidR="00762616">
        <w:rPr>
          <w:rFonts w:eastAsiaTheme="minorHAnsi" w:cs="AdvP8585" w:hint="eastAsia"/>
          <w:kern w:val="0"/>
          <w:szCs w:val="20"/>
        </w:rPr>
        <w:t>관혈적</w:t>
      </w:r>
      <w:proofErr w:type="spellEnd"/>
      <w:r w:rsidR="00762616">
        <w:rPr>
          <w:rFonts w:eastAsiaTheme="minorHAnsi" w:cs="AdvP8585" w:hint="eastAsia"/>
          <w:kern w:val="0"/>
          <w:szCs w:val="20"/>
        </w:rPr>
        <w:t xml:space="preserve"> </w:t>
      </w:r>
      <w:r w:rsidR="00A20568" w:rsidRPr="00A20568">
        <w:rPr>
          <w:rFonts w:eastAsiaTheme="minorHAnsi" w:cs="AdvP8585" w:hint="eastAsia"/>
          <w:kern w:val="0"/>
          <w:szCs w:val="20"/>
        </w:rPr>
        <w:t>수술법들에 대한 약간의 수정은 있었으나, 이 수술법들에서 별로 큰 변화는 없었다.</w:t>
      </w:r>
      <w:r w:rsidR="00762616">
        <w:rPr>
          <w:rFonts w:eastAsiaTheme="minorHAnsi" w:cs="AdvP8585" w:hint="eastAsia"/>
          <w:kern w:val="0"/>
          <w:szCs w:val="20"/>
        </w:rPr>
        <w:t xml:space="preserve"> </w:t>
      </w:r>
      <w:commentRangeStart w:id="34"/>
      <w:del w:id="35" w:author="Zepie" w:date="2011-02-17T04:15:00Z">
        <w:r w:rsidR="0080301D" w:rsidDel="00A366F1">
          <w:rPr>
            <w:rFonts w:eastAsiaTheme="minorHAnsi" w:cs="AdvP8585" w:hint="eastAsia"/>
            <w:kern w:val="0"/>
            <w:szCs w:val="20"/>
          </w:rPr>
          <w:delText>그리고 현재 관혈적 추간판 제거술은 수술적 추간판 절제술의 표준이다</w:delText>
        </w:r>
        <w:commentRangeEnd w:id="34"/>
        <w:r w:rsidR="00B24D40" w:rsidDel="00A366F1">
          <w:rPr>
            <w:rStyle w:val="a6"/>
          </w:rPr>
          <w:commentReference w:id="34"/>
        </w:r>
        <w:r w:rsidR="0080301D" w:rsidDel="00A366F1">
          <w:rPr>
            <w:rFonts w:eastAsiaTheme="minorHAnsi" w:cs="AdvP8585" w:hint="eastAsia"/>
            <w:kern w:val="0"/>
            <w:szCs w:val="20"/>
          </w:rPr>
          <w:delText xml:space="preserve"> </w:delText>
        </w:r>
        <w:r w:rsidR="0050794E" w:rsidRPr="00736BC2" w:rsidDel="00A366F1">
          <w:rPr>
            <w:rFonts w:eastAsiaTheme="minorHAnsi"/>
          </w:rPr>
          <w:fldChar w:fldCharType="begin"/>
        </w:r>
        <w:r w:rsidR="00697226" w:rsidDel="00A366F1">
          <w:rPr>
            <w:rFonts w:eastAsiaTheme="minorHAnsi"/>
          </w:rPr>
          <w:delInstrText xml:space="preserve"> ADDIN EN.CITE &lt;EndNote&gt;&lt;Cite&gt;&lt;Author&gt;Righesso&lt;/Author&gt;&lt;Year&gt;2007&lt;/Year&gt;&lt;RecNum&gt;36&lt;/RecNum&gt;&lt;DisplayText&gt;[6]&lt;/DisplayText&gt;&lt;record&gt;&lt;rec-number&gt;36&lt;/rec-number&gt;&lt;foreign-keys&gt;&lt;key app="EN" db-id="99zrxrfa45z5vuefern5ap0la90xx9rzt0xr"&gt;36&lt;/key&gt;&lt;/foreign-keys&gt;&lt;ref-type name="Journal Article"&gt;17&lt;/ref-type&gt;&lt;contributors&gt;&lt;authors&gt;&lt;author&gt;Righesso, O.&lt;/author&gt;&lt;author&gt;Falavigna, A.&lt;/author&gt;&lt;author&gt;Avanzi, O.&lt;/author&gt;&lt;/authors&gt;&lt;/contributors&gt;&lt;auth-address&gt;Department of Orthopedics, Santa Casa School of Medicine and Hospitals of Sao Paulo, Sao Paulo, Brazil. righesso@superig.com.br&lt;/auth-address&gt;&lt;titles&gt;&lt;title&gt;Comparison of open discectomy with microendoscopic discectomy in lumbar disc herniations: results of a randomized controlled trial&lt;/title&gt;&lt;secondary-title&gt;Neurosurgery&lt;/secondary-title&gt;&lt;/titles&gt;&lt;periodical&gt;&lt;full-title&gt;Neurosurgery&lt;/full-title&gt;&lt;/periodical&gt;&lt;pages&gt;545-9; discussion 549&lt;/pages&gt;&lt;volume&gt;61&lt;/volume&gt;&lt;number&gt;3&lt;/number&gt;&lt;edition&gt;2007/09/21&lt;/edition&gt;&lt;keywords&gt;&lt;keyword&gt;Adult&lt;/keyword&gt;&lt;keyword&gt;Diskectomy/*methods&lt;/keyword&gt;&lt;keyword&gt;Endoscopy/*methods&lt;/keyword&gt;&lt;keyword&gt;Female&lt;/keyword&gt;&lt;keyword&gt;Humans&lt;/keyword&gt;&lt;keyword&gt;Intervertebral Disk Displacement/pathology/*surgery&lt;/keyword&gt;&lt;keyword&gt;Lumbar Vertebrae/pathology/*surgery&lt;/keyword&gt;&lt;keyword&gt;Male&lt;/keyword&gt;&lt;keyword&gt;Microsurgery/*methods&lt;/keyword&gt;&lt;keyword&gt;Middle Aged&lt;/keyword&gt;&lt;keyword&gt;Treatment Outcome&lt;/keyword&gt;&lt;/keywords&gt;&lt;dates&gt;&lt;year&gt;2007&lt;/year&gt;&lt;pub-dates&gt;&lt;date&gt;Sep&lt;/date&gt;&lt;/pub-dates&gt;&lt;/dates&gt;&lt;isbn&gt;1524-4040 (Electronic)&amp;#xD;0148-396X (Linking)&lt;/isbn&gt;&lt;accession-num&gt;17881967&lt;/accession-num&gt;&lt;urls&gt;&lt;related-urls&gt;&lt;url&gt;http://www.ncbi.nlm.nih.gov/pubmed/17881967&lt;/url&gt;&lt;/related-urls&gt;&lt;/urls&gt;&lt;electronic-resource-num&gt;10.1227/01.NEU.0000290901.00320.F5&amp;#xD;00006123-200709000-00015 [pii]&lt;/electronic-resource-num&gt;&lt;language&gt;eng&lt;/language&gt;&lt;/record&gt;&lt;/Cite&gt;&lt;/EndNote&gt;</w:delInstrText>
        </w:r>
        <w:r w:rsidR="0050794E" w:rsidRPr="00736BC2" w:rsidDel="00A366F1">
          <w:rPr>
            <w:rFonts w:eastAsiaTheme="minorHAnsi"/>
          </w:rPr>
          <w:fldChar w:fldCharType="separate"/>
        </w:r>
        <w:r w:rsidR="00697226" w:rsidDel="00A366F1">
          <w:rPr>
            <w:rFonts w:eastAsiaTheme="minorHAnsi"/>
            <w:noProof/>
          </w:rPr>
          <w:delText>[</w:delText>
        </w:r>
      </w:del>
      <w:r w:rsidR="009069F1">
        <w:rPr>
          <w:rFonts w:eastAsiaTheme="minorHAnsi"/>
          <w:noProof/>
        </w:rPr>
        <w:fldChar w:fldCharType="begin"/>
      </w:r>
      <w:r w:rsidR="009069F1">
        <w:rPr>
          <w:rFonts w:eastAsiaTheme="minorHAnsi"/>
          <w:noProof/>
        </w:rPr>
        <w:instrText xml:space="preserve"> HYPERLINK  \l "_ENREF_6" \o "Righesso, 2007 #36" </w:instrText>
      </w:r>
      <w:r w:rsidR="009069F1">
        <w:rPr>
          <w:rFonts w:eastAsiaTheme="minorHAnsi"/>
          <w:noProof/>
        </w:rPr>
      </w:r>
      <w:r w:rsidR="009069F1">
        <w:rPr>
          <w:rFonts w:eastAsiaTheme="minorHAnsi"/>
          <w:noProof/>
        </w:rPr>
        <w:fldChar w:fldCharType="separate"/>
      </w:r>
      <w:del w:id="36" w:author="Zepie" w:date="2011-02-17T04:15:00Z">
        <w:r w:rsidR="009069F1" w:rsidDel="00A366F1">
          <w:rPr>
            <w:rFonts w:eastAsiaTheme="minorHAnsi"/>
            <w:noProof/>
          </w:rPr>
          <w:delText>6</w:delText>
        </w:r>
      </w:del>
      <w:r w:rsidR="009069F1">
        <w:rPr>
          <w:rFonts w:eastAsiaTheme="minorHAnsi"/>
          <w:noProof/>
        </w:rPr>
        <w:fldChar w:fldCharType="end"/>
      </w:r>
      <w:del w:id="37" w:author="Zepie" w:date="2011-02-17T04:15:00Z">
        <w:r w:rsidR="00697226" w:rsidDel="00A366F1">
          <w:rPr>
            <w:rFonts w:eastAsiaTheme="minorHAnsi"/>
            <w:noProof/>
          </w:rPr>
          <w:delText>]</w:delText>
        </w:r>
        <w:r w:rsidR="0050794E" w:rsidRPr="00736BC2" w:rsidDel="00A366F1">
          <w:rPr>
            <w:rFonts w:eastAsiaTheme="minorHAnsi"/>
          </w:rPr>
          <w:fldChar w:fldCharType="end"/>
        </w:r>
        <w:r w:rsidR="0080301D" w:rsidDel="00A366F1">
          <w:rPr>
            <w:rFonts w:eastAsiaTheme="minorHAnsi" w:cs="AdvP8585" w:hint="eastAsia"/>
            <w:kern w:val="0"/>
            <w:szCs w:val="20"/>
          </w:rPr>
          <w:delText>.</w:delText>
        </w:r>
      </w:del>
    </w:p>
    <w:p w:rsidR="00510629" w:rsidRDefault="00BB73A4" w:rsidP="00510629">
      <w:pPr>
        <w:ind w:firstLineChars="100" w:firstLine="200"/>
        <w:rPr>
          <w:ins w:id="38" w:author="Zepie" w:date="2011-02-17T00:01:00Z"/>
          <w:rFonts w:eastAsiaTheme="minorHAnsi" w:cs="AdvP8585"/>
          <w:kern w:val="0"/>
          <w:szCs w:val="20"/>
        </w:rPr>
      </w:pPr>
      <w:r>
        <w:rPr>
          <w:rFonts w:eastAsiaTheme="minorHAnsi" w:hint="eastAsia"/>
        </w:rPr>
        <w:t xml:space="preserve">내시경적 </w:t>
      </w:r>
      <w:proofErr w:type="spellStart"/>
      <w:r>
        <w:rPr>
          <w:rFonts w:eastAsiaTheme="minorHAnsi" w:hint="eastAsia"/>
        </w:rPr>
        <w:t>추간판</w:t>
      </w:r>
      <w:proofErr w:type="spellEnd"/>
      <w:r>
        <w:rPr>
          <w:rFonts w:eastAsiaTheme="minorHAnsi" w:hint="eastAsia"/>
        </w:rPr>
        <w:t xml:space="preserve"> </w:t>
      </w:r>
      <w:proofErr w:type="spellStart"/>
      <w:r>
        <w:rPr>
          <w:rFonts w:eastAsiaTheme="minorHAnsi" w:hint="eastAsia"/>
        </w:rPr>
        <w:t>제거술의</w:t>
      </w:r>
      <w:proofErr w:type="spellEnd"/>
      <w:r>
        <w:rPr>
          <w:rFonts w:eastAsiaTheme="minorHAnsi" w:hint="eastAsia"/>
        </w:rPr>
        <w:t xml:space="preserve"> 도입은 비교적 최근에 이루어졌다. </w:t>
      </w:r>
      <w:r w:rsidRPr="00BB73A4">
        <w:rPr>
          <w:rFonts w:eastAsiaTheme="minorHAnsi" w:cs="AdvP8585"/>
          <w:kern w:val="0"/>
          <w:szCs w:val="20"/>
        </w:rPr>
        <w:t xml:space="preserve">Schreiber </w:t>
      </w:r>
      <w:del w:id="39" w:author="Inje University Medical College" w:date="2011-01-07T11:18:00Z">
        <w:r w:rsidRPr="00BB73A4" w:rsidDel="00B24D40">
          <w:rPr>
            <w:rFonts w:eastAsiaTheme="minorHAnsi" w:cs="AdvP8585"/>
            <w:kern w:val="0"/>
            <w:szCs w:val="20"/>
          </w:rPr>
          <w:delText>an</w:delText>
        </w:r>
        <w:r w:rsidRPr="00BB73A4" w:rsidDel="00B24D40">
          <w:rPr>
            <w:rFonts w:eastAsiaTheme="minorHAnsi" w:cs="AdvP8585" w:hint="eastAsia"/>
            <w:kern w:val="0"/>
            <w:szCs w:val="20"/>
          </w:rPr>
          <w:delText>d</w:delText>
        </w:r>
      </w:del>
      <w:ins w:id="40" w:author="Inje University Medical College" w:date="2011-01-07T11:18:00Z">
        <w:r w:rsidR="00B24D40">
          <w:rPr>
            <w:rFonts w:eastAsiaTheme="minorHAnsi" w:cs="AdvP8585" w:hint="eastAsia"/>
            <w:kern w:val="0"/>
            <w:szCs w:val="20"/>
          </w:rPr>
          <w:t>와</w:t>
        </w:r>
      </w:ins>
      <w:r w:rsidRPr="00BB73A4">
        <w:rPr>
          <w:rFonts w:eastAsiaTheme="minorHAnsi" w:cs="AdvP8585" w:hint="eastAsia"/>
          <w:kern w:val="0"/>
          <w:szCs w:val="20"/>
        </w:rPr>
        <w:t xml:space="preserve"> </w:t>
      </w:r>
      <w:proofErr w:type="spellStart"/>
      <w:r w:rsidRPr="00BB73A4">
        <w:rPr>
          <w:rFonts w:eastAsiaTheme="minorHAnsi" w:cs="AdvP8585"/>
          <w:kern w:val="0"/>
          <w:szCs w:val="20"/>
        </w:rPr>
        <w:t>Suezawa</w:t>
      </w:r>
      <w:proofErr w:type="spellEnd"/>
      <w:r w:rsidRPr="00BB73A4">
        <w:rPr>
          <w:rFonts w:eastAsiaTheme="minorHAnsi" w:cs="AdvP8585" w:hint="eastAsia"/>
          <w:kern w:val="0"/>
          <w:szCs w:val="20"/>
        </w:rPr>
        <w:t xml:space="preserve"> </w:t>
      </w:r>
      <w:r w:rsidR="0050794E" w:rsidRPr="00BB73A4">
        <w:rPr>
          <w:rFonts w:eastAsiaTheme="minorHAnsi" w:cs="AdvP8585"/>
          <w:kern w:val="0"/>
          <w:szCs w:val="20"/>
        </w:rPr>
        <w:fldChar w:fldCharType="begin"/>
      </w:r>
      <w:r w:rsidR="007445CF">
        <w:rPr>
          <w:rFonts w:eastAsiaTheme="minorHAnsi" w:cs="AdvP8585"/>
          <w:kern w:val="0"/>
          <w:szCs w:val="20"/>
        </w:rPr>
        <w:instrText xml:space="preserve"> ADDIN EN.CITE &lt;EndNote&gt;&lt;Cite&gt;&lt;Author&gt;A&lt;/Author&gt;&lt;Year&gt;1986&lt;/Year&gt;&lt;RecNum&gt;5&lt;/RecNum&gt;&lt;DisplayText&gt;[14]&lt;/DisplayText&gt;&lt;record&gt;&lt;rec-number&gt;5&lt;/rec-number&gt;&lt;foreign-keys&gt;&lt;key app="EN" db-id="frxx5e2zswf5wyeww515dxzp9d5weda2ev2e"&gt;5&lt;/key&gt;&lt;/foreign-keys&gt;&lt;ref-type name="Journal Article"&gt;17&lt;/ref-type&gt;&lt;contributors&gt;&lt;authors&gt;&lt;author&gt;A Schreiber &lt;/author&gt;&lt;author&gt;Y Suezawa &lt;/author&gt;&lt;/authors&gt;&lt;/contributors&gt;&lt;titles&gt;&lt;title&gt;Transdiscoscopic percutaneous nucleotomy in disc herniation&lt;/title&gt;&lt;secondary-title&gt;Orthop Rev&lt;/secondary-title&gt;&lt;/titles&gt;&lt;periodical&gt;&lt;full-title&gt;Orthopaedic Review&lt;/full-title&gt;&lt;abbr-1&gt;Orthop. Rev.&lt;/abbr-1&gt;&lt;abbr-2&gt;Orthop Rev&lt;/abbr-2&gt;&lt;/periodical&gt;&lt;pages&gt;&lt;style face="normal" font="default" size="100%"&gt;35&lt;/style&gt;&lt;style face="normal" font="default" charset="136" size="100%"&gt;-8&lt;/style&gt;&lt;/pages&gt;&lt;volume&gt;15&lt;/volume&gt;&lt;dates&gt;&lt;year&gt;1986&lt;/year&gt;&lt;/dates&gt;&lt;urls&gt;&lt;/urls&gt;&lt;/record&gt;&lt;/Cite&gt;&lt;/EndNote&gt;</w:instrText>
      </w:r>
      <w:r w:rsidR="0050794E" w:rsidRPr="00BB73A4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4" w:tooltip="Schreiber, 1986 #5" w:history="1">
        <w:r w:rsidR="009069F1">
          <w:rPr>
            <w:rFonts w:eastAsiaTheme="minorHAnsi" w:cs="AdvP8585"/>
            <w:noProof/>
            <w:kern w:val="0"/>
            <w:szCs w:val="20"/>
          </w:rPr>
          <w:t>14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50794E" w:rsidRPr="00BB73A4">
        <w:rPr>
          <w:rFonts w:eastAsiaTheme="minorHAnsi" w:cs="AdvP8585"/>
          <w:kern w:val="0"/>
          <w:szCs w:val="20"/>
        </w:rPr>
        <w:fldChar w:fldCharType="end"/>
      </w:r>
      <w:ins w:id="41" w:author="Inje University Medical College" w:date="2011-01-07T11:18:00Z">
        <w:r w:rsidR="00B24D40">
          <w:rPr>
            <w:rFonts w:eastAsiaTheme="minorHAnsi" w:cs="AdvP8585" w:hint="eastAsia"/>
            <w:kern w:val="0"/>
            <w:szCs w:val="20"/>
          </w:rPr>
          <w:t xml:space="preserve"> </w:t>
        </w:r>
      </w:ins>
      <w:r w:rsidRPr="00BB73A4">
        <w:rPr>
          <w:rFonts w:eastAsiaTheme="minorHAnsi" w:cs="AdvP8585" w:hint="eastAsia"/>
          <w:kern w:val="0"/>
          <w:szCs w:val="20"/>
        </w:rPr>
        <w:t>와</w:t>
      </w:r>
      <w:r>
        <w:rPr>
          <w:rFonts w:eastAsiaTheme="minorHAnsi" w:cs="AdvP8585" w:hint="eastAsia"/>
          <w:kern w:val="0"/>
          <w:szCs w:val="20"/>
        </w:rPr>
        <w:t xml:space="preserve"> </w:t>
      </w:r>
      <w:r w:rsidRPr="00BB73A4">
        <w:rPr>
          <w:rFonts w:eastAsiaTheme="minorHAnsi" w:cs="AdvP8585"/>
          <w:kern w:val="0"/>
          <w:szCs w:val="20"/>
        </w:rPr>
        <w:t xml:space="preserve">Mayer </w:t>
      </w:r>
      <w:del w:id="42" w:author="Inje University Medical College" w:date="2011-01-07T11:18:00Z">
        <w:r w:rsidRPr="00BB73A4" w:rsidDel="00B24D40">
          <w:rPr>
            <w:rFonts w:eastAsiaTheme="minorHAnsi" w:cs="AdvP8585"/>
            <w:kern w:val="0"/>
            <w:szCs w:val="20"/>
          </w:rPr>
          <w:delText>and</w:delText>
        </w:r>
      </w:del>
      <w:ins w:id="43" w:author="Inje University Medical College" w:date="2011-01-07T11:18:00Z">
        <w:r w:rsidR="00B24D40">
          <w:rPr>
            <w:rFonts w:eastAsiaTheme="minorHAnsi" w:cs="AdvP8585" w:hint="eastAsia"/>
            <w:kern w:val="0"/>
            <w:szCs w:val="20"/>
          </w:rPr>
          <w:t>와</w:t>
        </w:r>
      </w:ins>
      <w:r w:rsidRPr="00BB73A4">
        <w:rPr>
          <w:rFonts w:eastAsiaTheme="minorHAnsi" w:cs="AdvP8585"/>
          <w:kern w:val="0"/>
          <w:szCs w:val="20"/>
        </w:rPr>
        <w:t xml:space="preserve"> Brock </w:t>
      </w:r>
      <w:r w:rsidR="0050794E" w:rsidRPr="00BB73A4">
        <w:rPr>
          <w:rFonts w:eastAsiaTheme="minorHAnsi" w:cs="AdvP8585"/>
          <w:kern w:val="0"/>
          <w:szCs w:val="20"/>
        </w:rPr>
        <w:fldChar w:fldCharType="begin"/>
      </w:r>
      <w:r w:rsidR="007445CF">
        <w:rPr>
          <w:rFonts w:eastAsiaTheme="minorHAnsi" w:cs="AdvP8585"/>
          <w:kern w:val="0"/>
          <w:szCs w:val="20"/>
        </w:rPr>
        <w:instrText xml:space="preserve"> ADDIN EN.CITE &lt;EndNote&gt;&lt;Cite&gt;&lt;Author&gt;Mayer&lt;/Author&gt;&lt;Year&gt;1993&lt;/Year&gt;&lt;RecNum&gt;6&lt;/RecNum&gt;&lt;DisplayText&gt;[15]&lt;/DisplayText&gt;&lt;record&gt;&lt;rec-number&gt;6&lt;/rec-number&gt;&lt;foreign-keys&gt;&lt;key app="EN" db-id="frxx5e2zswf5wyeww515dxzp9d5weda2ev2e"&gt;6&lt;/key&gt;&lt;/foreign-keys&gt;&lt;ref-type name="Journal Article"&gt;17&lt;/ref-type&gt;&lt;contributors&gt;&lt;authors&gt;&lt;author&gt;Mayer, H.M.&lt;/author&gt;&lt;author&gt;Brock, M. &lt;/author&gt;&lt;/authors&gt;&lt;/contributors&gt;&lt;titles&gt;&lt;title&gt;Percutaneous endoscopic discectomy:Surgical technique and preliminary results compared to microsurgical discectomy&lt;/title&gt;&lt;secondary-title&gt;J Neurosurg&lt;/secondary-title&gt;&lt;/titles&gt;&lt;periodical&gt;&lt;full-title&gt;Journal of Neurosurgery&lt;/full-title&gt;&lt;abbr-1&gt;J. Neurosurg.&lt;/abbr-1&gt;&lt;abbr-2&gt;J Neurosurg&lt;/abbr-2&gt;&lt;/periodical&gt;&lt;pages&gt;&lt;style face="normal" font="default" size="100%"&gt;216&lt;/style&gt;&lt;style face="normal" font="default" charset="136" size="100%"&gt;-25&lt;/style&gt;&lt;/pages&gt;&lt;volume&gt;78&lt;/volume&gt;&lt;dates&gt;&lt;year&gt;1993&lt;/year&gt;&lt;/dates&gt;&lt;urls&gt;&lt;/urls&gt;&lt;/record&gt;&lt;/Cite&gt;&lt;/EndNote&gt;</w:instrText>
      </w:r>
      <w:r w:rsidR="0050794E" w:rsidRPr="00BB73A4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5" w:tooltip="Mayer, 1993 #6" w:history="1">
        <w:r w:rsidR="009069F1">
          <w:rPr>
            <w:rFonts w:eastAsiaTheme="minorHAnsi" w:cs="AdvP8585"/>
            <w:noProof/>
            <w:kern w:val="0"/>
            <w:szCs w:val="20"/>
          </w:rPr>
          <w:t>15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50794E" w:rsidRPr="00BB73A4">
        <w:rPr>
          <w:rFonts w:eastAsiaTheme="minorHAnsi" w:cs="AdvP8585"/>
          <w:kern w:val="0"/>
          <w:szCs w:val="20"/>
        </w:rPr>
        <w:fldChar w:fldCharType="end"/>
      </w:r>
      <w:ins w:id="44" w:author="Inje University Medical College" w:date="2011-01-07T11:18:00Z">
        <w:r w:rsidR="00B24D40">
          <w:rPr>
            <w:rFonts w:eastAsiaTheme="minorHAnsi" w:cs="AdvP8585" w:hint="eastAsia"/>
            <w:kern w:val="0"/>
            <w:szCs w:val="20"/>
          </w:rPr>
          <w:t xml:space="preserve"> </w:t>
        </w:r>
      </w:ins>
      <w:r w:rsidRPr="00BB73A4">
        <w:rPr>
          <w:rFonts w:eastAsiaTheme="minorHAnsi" w:cs="AdvP8585" w:hint="eastAsia"/>
          <w:kern w:val="0"/>
          <w:szCs w:val="20"/>
        </w:rPr>
        <w:t>가 기반을 만들었고 그것을 토대로</w:t>
      </w:r>
      <w:r w:rsidRPr="00BB73A4">
        <w:rPr>
          <w:rFonts w:eastAsiaTheme="minorHAnsi" w:cs="AdvP8585"/>
          <w:kern w:val="0"/>
          <w:szCs w:val="20"/>
        </w:rPr>
        <w:t xml:space="preserve"> Foley </w:t>
      </w:r>
      <w:del w:id="45" w:author="Inje University Medical College" w:date="2011-01-07T11:18:00Z">
        <w:r w:rsidRPr="00BB73A4" w:rsidDel="00B24D40">
          <w:rPr>
            <w:rFonts w:eastAsiaTheme="minorHAnsi" w:cs="AdvP8585"/>
            <w:kern w:val="0"/>
            <w:szCs w:val="20"/>
          </w:rPr>
          <w:delText>and</w:delText>
        </w:r>
      </w:del>
      <w:ins w:id="46" w:author="Inje University Medical College" w:date="2011-01-07T11:18:00Z">
        <w:r w:rsidR="00B24D40">
          <w:rPr>
            <w:rFonts w:eastAsiaTheme="minorHAnsi" w:cs="AdvP8585" w:hint="eastAsia"/>
            <w:kern w:val="0"/>
            <w:szCs w:val="20"/>
          </w:rPr>
          <w:t>와</w:t>
        </w:r>
      </w:ins>
      <w:r w:rsidRPr="00BB73A4">
        <w:rPr>
          <w:rFonts w:eastAsiaTheme="minorHAnsi" w:cs="AdvP8585" w:hint="eastAsia"/>
          <w:kern w:val="0"/>
          <w:szCs w:val="20"/>
        </w:rPr>
        <w:t xml:space="preserve"> </w:t>
      </w:r>
      <w:r w:rsidRPr="00BB73A4">
        <w:rPr>
          <w:rFonts w:eastAsiaTheme="minorHAnsi" w:cs="AdvP8585"/>
          <w:kern w:val="0"/>
          <w:szCs w:val="20"/>
        </w:rPr>
        <w:t xml:space="preserve">Smith </w:t>
      </w:r>
      <w:r w:rsidR="0050794E" w:rsidRPr="00BB73A4">
        <w:rPr>
          <w:rFonts w:eastAsiaTheme="minorHAnsi" w:cs="AdvP8585"/>
          <w:kern w:val="0"/>
          <w:szCs w:val="20"/>
        </w:rPr>
        <w:fldChar w:fldCharType="begin"/>
      </w:r>
      <w:r w:rsidR="00697226">
        <w:rPr>
          <w:rFonts w:eastAsiaTheme="minorHAnsi" w:cs="AdvP8585"/>
          <w:kern w:val="0"/>
          <w:szCs w:val="20"/>
        </w:rPr>
        <w:instrText xml:space="preserve"> ADDIN EN.CITE &lt;EndNote&gt;&lt;Cite&gt;&lt;Author&gt;Foley&lt;/Author&gt;&lt;Year&gt;1997&lt;/Year&gt;&lt;RecNum&gt;54&lt;/RecNum&gt;&lt;DisplayText&gt;[16]&lt;/DisplayText&gt;&lt;record&gt;&lt;rec-number&gt;54&lt;/rec-number&gt;&lt;foreign-keys&gt;&lt;key app="EN" db-id="99zrxrfa45z5vuefern5ap0la90xx9rzt0xr"&gt;54&lt;/key&gt;&lt;/foreign-keys&gt;&lt;ref-type name="Journal Article"&gt;17&lt;/ref-type&gt;&lt;contributors&gt;&lt;authors&gt;&lt;author&gt;K T Foley &lt;/author&gt;&lt;author&gt;M M Smith&lt;/author&gt;&lt;/authors&gt;&lt;/contributors&gt;&lt;titles&gt;&lt;title&gt;Microendoscopic discectomy&lt;/title&gt;&lt;secondary-title&gt;Tech Neurosurg.&lt;/secondary-title&gt;&lt;/titles&gt;&lt;periodical&gt;&lt;full-title&gt;Tech Neurosurg.&lt;/full-title&gt;&lt;/periodical&gt;&lt;pages&gt;&lt;style face="normal" font="default" size="100%"&gt;301&lt;/style&gt;&lt;style face="normal" font="default" charset="136" size="100%"&gt;-7&lt;/style&gt;&lt;/pages&gt;&lt;volume&gt;3&lt;/volume&gt;&lt;dates&gt;&lt;year&gt;1997&lt;/year&gt;&lt;/dates&gt;&lt;urls&gt;&lt;/urls&gt;&lt;/record&gt;&lt;/Cite&gt;&lt;/EndNote&gt;</w:instrText>
      </w:r>
      <w:r w:rsidR="0050794E" w:rsidRPr="00BB73A4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6" w:tooltip="Foley, 1997 #54" w:history="1">
        <w:r w:rsidR="009069F1">
          <w:rPr>
            <w:rFonts w:eastAsiaTheme="minorHAnsi" w:cs="AdvP8585"/>
            <w:noProof/>
            <w:kern w:val="0"/>
            <w:szCs w:val="20"/>
          </w:rPr>
          <w:t>16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50794E" w:rsidRPr="00BB73A4">
        <w:rPr>
          <w:rFonts w:eastAsiaTheme="minorHAnsi" w:cs="AdvP8585"/>
          <w:kern w:val="0"/>
          <w:szCs w:val="20"/>
        </w:rPr>
        <w:fldChar w:fldCharType="end"/>
      </w:r>
      <w:ins w:id="47" w:author="Inje University Medical College" w:date="2011-01-07T11:18:00Z">
        <w:r w:rsidR="00B24D40">
          <w:rPr>
            <w:rFonts w:eastAsiaTheme="minorHAnsi" w:cs="AdvP8585" w:hint="eastAsia"/>
            <w:kern w:val="0"/>
            <w:szCs w:val="20"/>
          </w:rPr>
          <w:t xml:space="preserve"> </w:t>
        </w:r>
      </w:ins>
      <w:r w:rsidRPr="00BB73A4">
        <w:rPr>
          <w:rFonts w:eastAsiaTheme="minorHAnsi" w:cs="AdvP8585" w:hint="eastAsia"/>
          <w:kern w:val="0"/>
          <w:szCs w:val="20"/>
        </w:rPr>
        <w:t xml:space="preserve">는 1997년에 </w:t>
      </w:r>
      <w:ins w:id="48" w:author="Inje University Medical College" w:date="2011-01-07T11:19:00Z">
        <w:r w:rsidR="00B24D40">
          <w:rPr>
            <w:rFonts w:eastAsiaTheme="minorHAnsi" w:cs="AdvP8585" w:hint="eastAsia"/>
            <w:kern w:val="0"/>
            <w:szCs w:val="20"/>
          </w:rPr>
          <w:t xml:space="preserve">미세내시경 </w:t>
        </w:r>
        <w:proofErr w:type="spellStart"/>
        <w:r w:rsidR="00B24D40">
          <w:rPr>
            <w:rFonts w:eastAsiaTheme="minorHAnsi" w:cs="AdvP8585" w:hint="eastAsia"/>
            <w:kern w:val="0"/>
            <w:szCs w:val="20"/>
          </w:rPr>
          <w:t>추간판</w:t>
        </w:r>
        <w:proofErr w:type="spellEnd"/>
        <w:r w:rsidR="00B24D40">
          <w:rPr>
            <w:rFonts w:eastAsiaTheme="minorHAnsi" w:cs="AdvP8585" w:hint="eastAsia"/>
            <w:kern w:val="0"/>
            <w:szCs w:val="20"/>
          </w:rPr>
          <w:t xml:space="preserve"> </w:t>
        </w:r>
        <w:proofErr w:type="spellStart"/>
        <w:r w:rsidR="00B24D40">
          <w:rPr>
            <w:rFonts w:eastAsiaTheme="minorHAnsi" w:cs="AdvP8585" w:hint="eastAsia"/>
            <w:kern w:val="0"/>
            <w:szCs w:val="20"/>
          </w:rPr>
          <w:t>제거술</w:t>
        </w:r>
        <w:proofErr w:type="spellEnd"/>
        <w:r w:rsidR="00B24D40">
          <w:rPr>
            <w:rFonts w:eastAsiaTheme="minorHAnsi" w:cs="AdvP8585" w:hint="eastAsia"/>
            <w:kern w:val="0"/>
            <w:szCs w:val="20"/>
          </w:rPr>
          <w:t xml:space="preserve"> (</w:t>
        </w:r>
      </w:ins>
      <w:proofErr w:type="spellStart"/>
      <w:r w:rsidRPr="00BB73A4">
        <w:rPr>
          <w:rFonts w:eastAsiaTheme="minorHAnsi" w:cs="AdvP8585"/>
          <w:kern w:val="0"/>
          <w:szCs w:val="20"/>
        </w:rPr>
        <w:t>microendoscopic</w:t>
      </w:r>
      <w:proofErr w:type="spellEnd"/>
      <w:r w:rsidRPr="00BB73A4">
        <w:rPr>
          <w:rFonts w:eastAsiaTheme="minorHAnsi" w:cs="AdvP8585"/>
          <w:kern w:val="0"/>
          <w:szCs w:val="20"/>
        </w:rPr>
        <w:t xml:space="preserve"> </w:t>
      </w:r>
      <w:proofErr w:type="spellStart"/>
      <w:r w:rsidRPr="00BB73A4">
        <w:rPr>
          <w:rFonts w:eastAsiaTheme="minorHAnsi" w:cs="AdvP8585"/>
          <w:kern w:val="0"/>
          <w:szCs w:val="20"/>
        </w:rPr>
        <w:t>discectomy</w:t>
      </w:r>
      <w:proofErr w:type="spellEnd"/>
      <w:r w:rsidRPr="00BB73A4">
        <w:rPr>
          <w:rFonts w:eastAsiaTheme="minorHAnsi" w:cs="AdvP8585" w:hint="eastAsia"/>
          <w:kern w:val="0"/>
          <w:szCs w:val="20"/>
        </w:rPr>
        <w:t xml:space="preserve"> system</w:t>
      </w:r>
      <w:ins w:id="49" w:author="Inje University Medical College" w:date="2011-01-07T11:19:00Z">
        <w:r w:rsidR="00B24D40">
          <w:rPr>
            <w:rFonts w:eastAsiaTheme="minorHAnsi" w:cs="AdvP8585" w:hint="eastAsia"/>
            <w:kern w:val="0"/>
            <w:szCs w:val="20"/>
          </w:rPr>
          <w:t>,</w:t>
        </w:r>
      </w:ins>
      <w:r>
        <w:rPr>
          <w:rFonts w:eastAsiaTheme="minorHAnsi" w:cs="AdvP8585" w:hint="eastAsia"/>
          <w:kern w:val="0"/>
          <w:szCs w:val="20"/>
        </w:rPr>
        <w:t xml:space="preserve"> </w:t>
      </w:r>
      <w:del w:id="50" w:author="Inje University Medical College" w:date="2011-01-07T11:19:00Z">
        <w:r w:rsidDel="00B24D40">
          <w:rPr>
            <w:rFonts w:eastAsiaTheme="minorHAnsi" w:cs="AdvP8585" w:hint="eastAsia"/>
            <w:kern w:val="0"/>
            <w:szCs w:val="20"/>
          </w:rPr>
          <w:delText>(</w:delText>
        </w:r>
      </w:del>
      <w:r>
        <w:rPr>
          <w:rFonts w:eastAsiaTheme="minorHAnsi" w:cs="AdvP8585" w:hint="eastAsia"/>
          <w:kern w:val="0"/>
          <w:szCs w:val="20"/>
        </w:rPr>
        <w:t>MED)</w:t>
      </w:r>
      <w:ins w:id="51" w:author="Inje University Medical College" w:date="2011-01-07T11:19:00Z">
        <w:r w:rsidR="00B24D40">
          <w:rPr>
            <w:rFonts w:eastAsiaTheme="minorHAnsi" w:cs="AdvP8585" w:hint="eastAsia"/>
            <w:kern w:val="0"/>
            <w:szCs w:val="20"/>
          </w:rPr>
          <w:t xml:space="preserve"> </w:t>
        </w:r>
      </w:ins>
      <w:r w:rsidRPr="00BB73A4">
        <w:rPr>
          <w:rFonts w:eastAsiaTheme="minorHAnsi" w:cs="AdvP8585" w:hint="eastAsia"/>
          <w:kern w:val="0"/>
          <w:szCs w:val="20"/>
        </w:rPr>
        <w:t>을 소개했다.</w:t>
      </w:r>
      <w:r w:rsidR="00097403">
        <w:rPr>
          <w:rFonts w:eastAsiaTheme="minorHAnsi" w:cs="AdvP8585" w:hint="eastAsia"/>
          <w:kern w:val="0"/>
          <w:szCs w:val="20"/>
        </w:rPr>
        <w:t xml:space="preserve"> MED</w:t>
      </w:r>
      <w:ins w:id="52" w:author="Inje University Medical College" w:date="2011-01-07T11:19:00Z">
        <w:r w:rsidR="00B24D40">
          <w:rPr>
            <w:rFonts w:eastAsiaTheme="minorHAnsi" w:cs="AdvP8585" w:hint="eastAsia"/>
            <w:kern w:val="0"/>
            <w:szCs w:val="20"/>
          </w:rPr>
          <w:t xml:space="preserve"> </w:t>
        </w:r>
      </w:ins>
      <w:r w:rsidR="00097403">
        <w:rPr>
          <w:rFonts w:eastAsiaTheme="minorHAnsi" w:cs="AdvP8585" w:hint="eastAsia"/>
          <w:kern w:val="0"/>
          <w:szCs w:val="20"/>
        </w:rPr>
        <w:t>는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 수</w:t>
      </w:r>
      <w:r w:rsidR="00097403" w:rsidRPr="00097403">
        <w:rPr>
          <w:rFonts w:eastAsiaTheme="minorHAnsi" w:cs="AdvP8585" w:hint="eastAsia"/>
          <w:kern w:val="0"/>
          <w:szCs w:val="20"/>
        </w:rPr>
        <w:lastRenderedPageBreak/>
        <w:t xml:space="preserve">술용 현미경을 사용하지 않고 보다 더 작은 절개 후 </w:t>
      </w:r>
      <w:r w:rsidR="00097403">
        <w:rPr>
          <w:rFonts w:eastAsiaTheme="minorHAnsi" w:cs="AdvP8585" w:hint="eastAsia"/>
          <w:kern w:val="0"/>
          <w:szCs w:val="20"/>
        </w:rPr>
        <w:t>미세 내시경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을 삽입해서 </w:t>
      </w:r>
      <w:proofErr w:type="spellStart"/>
      <w:r w:rsidR="00097403" w:rsidRPr="00097403">
        <w:rPr>
          <w:rFonts w:eastAsiaTheme="minorHAnsi" w:cs="AdvP8585" w:hint="eastAsia"/>
          <w:kern w:val="0"/>
          <w:szCs w:val="20"/>
        </w:rPr>
        <w:t>증상성</w:t>
      </w:r>
      <w:proofErr w:type="spellEnd"/>
      <w:r w:rsidR="00097403" w:rsidRPr="00097403">
        <w:rPr>
          <w:rFonts w:eastAsiaTheme="minorHAnsi" w:cs="AdvP8585" w:hint="eastAsia"/>
          <w:kern w:val="0"/>
          <w:szCs w:val="20"/>
        </w:rPr>
        <w:t xml:space="preserve"> 신경근 감압을 하는 최소 침습적 수술적 접근이다. </w:t>
      </w:r>
      <w:commentRangeStart w:id="53"/>
      <w:del w:id="54" w:author="Zepie" w:date="2011-02-17T01:01:00Z">
        <w:r w:rsidR="00097403" w:rsidDel="00D92E4F">
          <w:rPr>
            <w:rFonts w:eastAsiaTheme="minorHAnsi" w:cs="AdvP8585" w:hint="eastAsia"/>
            <w:kern w:val="0"/>
            <w:szCs w:val="20"/>
          </w:rPr>
          <w:delText>관혈적 추간판 제거술</w:delText>
        </w:r>
        <w:commentRangeEnd w:id="53"/>
        <w:r w:rsidR="00B24D40" w:rsidDel="00D92E4F">
          <w:rPr>
            <w:rStyle w:val="a6"/>
          </w:rPr>
          <w:commentReference w:id="53"/>
        </w:r>
      </w:del>
      <w:ins w:id="55" w:author="Zepie" w:date="2011-02-17T01:01:00Z">
        <w:r w:rsidR="00D92E4F">
          <w:rPr>
            <w:rFonts w:eastAsiaTheme="minorHAnsi" w:cs="AdvP8585" w:hint="eastAsia"/>
            <w:kern w:val="0"/>
            <w:szCs w:val="20"/>
          </w:rPr>
          <w:t>OD</w:t>
        </w:r>
      </w:ins>
      <w:r w:rsidR="00097403" w:rsidRPr="00097403">
        <w:rPr>
          <w:rFonts w:eastAsiaTheme="minorHAnsi" w:cs="AdvP8585" w:hint="eastAsia"/>
          <w:kern w:val="0"/>
          <w:szCs w:val="20"/>
        </w:rPr>
        <w:t xml:space="preserve">에서는 </w:t>
      </w:r>
      <w:proofErr w:type="spellStart"/>
      <w:ins w:id="56" w:author="Zepie" w:date="2011-02-17T04:45:00Z">
        <w:r w:rsidR="0021232F">
          <w:rPr>
            <w:rFonts w:eastAsiaTheme="minorHAnsi" w:cs="AdvP8585" w:hint="eastAsia"/>
            <w:kern w:val="0"/>
            <w:szCs w:val="20"/>
          </w:rPr>
          <w:t>가지곁근</w:t>
        </w:r>
      </w:ins>
      <w:proofErr w:type="spellEnd"/>
      <w:ins w:id="57" w:author="Zepie" w:date="2011-02-17T04:46:00Z">
        <w:r w:rsidR="0021232F">
          <w:rPr>
            <w:rFonts w:eastAsiaTheme="minorHAnsi" w:cs="AdvP8585" w:hint="eastAsia"/>
            <w:kern w:val="0"/>
            <w:szCs w:val="20"/>
          </w:rPr>
          <w:t xml:space="preserve"> </w:t>
        </w:r>
      </w:ins>
      <w:ins w:id="58" w:author="Zepie" w:date="2011-02-17T04:45:00Z">
        <w:r w:rsidR="0021232F">
          <w:rPr>
            <w:rFonts w:eastAsiaTheme="minorHAnsi" w:cs="AdvP8585" w:hint="eastAsia"/>
            <w:kern w:val="0"/>
            <w:szCs w:val="20"/>
          </w:rPr>
          <w:t>(</w:t>
        </w:r>
      </w:ins>
      <w:commentRangeStart w:id="59"/>
      <w:proofErr w:type="spellStart"/>
      <w:r w:rsidR="00097403" w:rsidRPr="00097403">
        <w:rPr>
          <w:rFonts w:eastAsiaTheme="minorHAnsi" w:cs="AdvP8585"/>
          <w:kern w:val="0"/>
          <w:szCs w:val="20"/>
        </w:rPr>
        <w:t>paraspinous</w:t>
      </w:r>
      <w:proofErr w:type="spellEnd"/>
      <w:r w:rsidR="00097403" w:rsidRPr="00097403">
        <w:rPr>
          <w:rFonts w:eastAsiaTheme="minorHAnsi" w:cs="AdvP8585"/>
          <w:kern w:val="0"/>
          <w:szCs w:val="20"/>
        </w:rPr>
        <w:t xml:space="preserve"> muscles</w:t>
      </w:r>
      <w:commentRangeEnd w:id="59"/>
      <w:ins w:id="60" w:author="Zepie" w:date="2011-02-17T04:45:00Z">
        <w:r w:rsidR="0021232F">
          <w:rPr>
            <w:rFonts w:eastAsiaTheme="minorHAnsi" w:cs="AdvP8585" w:hint="eastAsia"/>
            <w:kern w:val="0"/>
            <w:szCs w:val="20"/>
          </w:rPr>
          <w:t>)</w:t>
        </w:r>
      </w:ins>
      <w:r w:rsidR="00B24D40">
        <w:rPr>
          <w:rStyle w:val="a6"/>
        </w:rPr>
        <w:commentReference w:id="59"/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을 </w:t>
      </w:r>
      <w:ins w:id="61" w:author="Zepie" w:date="2011-02-17T04:41:00Z">
        <w:r w:rsidR="0021232F">
          <w:rPr>
            <w:rFonts w:eastAsiaTheme="minorHAnsi" w:cs="AdvP8585" w:hint="eastAsia"/>
            <w:kern w:val="0"/>
            <w:szCs w:val="20"/>
          </w:rPr>
          <w:t>가시 돌기</w:t>
        </w:r>
      </w:ins>
      <w:ins w:id="62" w:author="Zepie" w:date="2011-02-17T04:46:00Z">
        <w:r w:rsidR="0021232F">
          <w:rPr>
            <w:rFonts w:eastAsiaTheme="minorHAnsi" w:cs="AdvP8585" w:hint="eastAsia"/>
            <w:kern w:val="0"/>
            <w:szCs w:val="20"/>
          </w:rPr>
          <w:t xml:space="preserve"> </w:t>
        </w:r>
      </w:ins>
      <w:ins w:id="63" w:author="Zepie" w:date="2011-02-17T04:41:00Z">
        <w:r w:rsidR="0021232F">
          <w:rPr>
            <w:rFonts w:eastAsiaTheme="minorHAnsi" w:cs="AdvP8585" w:hint="eastAsia"/>
            <w:kern w:val="0"/>
            <w:szCs w:val="20"/>
          </w:rPr>
          <w:t>(</w:t>
        </w:r>
      </w:ins>
      <w:commentRangeStart w:id="64"/>
      <w:proofErr w:type="spellStart"/>
      <w:r w:rsidR="00097403" w:rsidRPr="00097403">
        <w:rPr>
          <w:rFonts w:eastAsiaTheme="minorHAnsi" w:cs="AdvP8585"/>
          <w:kern w:val="0"/>
          <w:szCs w:val="20"/>
        </w:rPr>
        <w:t>spinous</w:t>
      </w:r>
      <w:proofErr w:type="spellEnd"/>
      <w:r w:rsidR="00097403" w:rsidRPr="00097403">
        <w:rPr>
          <w:rFonts w:eastAsiaTheme="minorHAnsi" w:cs="AdvP8585"/>
          <w:kern w:val="0"/>
          <w:szCs w:val="20"/>
        </w:rPr>
        <w:t xml:space="preserve"> processes</w:t>
      </w:r>
      <w:commentRangeEnd w:id="64"/>
      <w:ins w:id="65" w:author="Zepie" w:date="2011-02-17T04:41:00Z">
        <w:r w:rsidR="0021232F">
          <w:rPr>
            <w:rFonts w:eastAsiaTheme="minorHAnsi" w:cs="AdvP8585" w:hint="eastAsia"/>
            <w:kern w:val="0"/>
            <w:szCs w:val="20"/>
          </w:rPr>
          <w:t>)</w:t>
        </w:r>
      </w:ins>
      <w:r w:rsidR="00B24D40">
        <w:rPr>
          <w:rStyle w:val="a6"/>
        </w:rPr>
        <w:commentReference w:id="64"/>
      </w:r>
      <w:r w:rsidR="00097403" w:rsidRPr="00097403">
        <w:rPr>
          <w:rFonts w:eastAsiaTheme="minorHAnsi" w:cs="AdvP8585" w:hint="eastAsia"/>
          <w:kern w:val="0"/>
          <w:szCs w:val="20"/>
        </w:rPr>
        <w:t>와</w:t>
      </w:r>
      <w:ins w:id="66" w:author="Zepie" w:date="2011-02-17T04:33:00Z">
        <w:r w:rsidR="0021232F">
          <w:rPr>
            <w:rFonts w:eastAsiaTheme="minorHAnsi" w:cs="AdvP8585" w:hint="eastAsia"/>
            <w:kern w:val="0"/>
            <w:szCs w:val="20"/>
          </w:rPr>
          <w:t xml:space="preserve"> 판</w:t>
        </w:r>
      </w:ins>
      <w:ins w:id="67" w:author="Zepie" w:date="2011-02-17T04:46:00Z">
        <w:r w:rsidR="0021232F">
          <w:rPr>
            <w:rFonts w:eastAsiaTheme="minorHAnsi" w:cs="AdvP8585" w:hint="eastAsia"/>
            <w:kern w:val="0"/>
            <w:szCs w:val="20"/>
          </w:rPr>
          <w:t xml:space="preserve"> </w:t>
        </w:r>
      </w:ins>
      <w:ins w:id="68" w:author="Zepie" w:date="2011-02-17T04:33:00Z">
        <w:r w:rsidR="0021232F">
          <w:rPr>
            <w:rFonts w:eastAsiaTheme="minorHAnsi" w:cs="AdvP8585" w:hint="eastAsia"/>
            <w:kern w:val="0"/>
            <w:szCs w:val="20"/>
          </w:rPr>
          <w:t>(</w:t>
        </w:r>
      </w:ins>
      <w:del w:id="69" w:author="Zepie" w:date="2011-02-17T04:33:00Z">
        <w:r w:rsidR="00097403" w:rsidRPr="00097403" w:rsidDel="0021232F">
          <w:rPr>
            <w:rFonts w:eastAsiaTheme="minorHAnsi" w:cs="AdvP8585"/>
            <w:kern w:val="0"/>
            <w:szCs w:val="20"/>
          </w:rPr>
          <w:delText xml:space="preserve"> </w:delText>
        </w:r>
      </w:del>
      <w:commentRangeStart w:id="70"/>
      <w:r w:rsidR="00097403" w:rsidRPr="00097403">
        <w:rPr>
          <w:rFonts w:eastAsiaTheme="minorHAnsi" w:cs="AdvP8585"/>
          <w:kern w:val="0"/>
          <w:szCs w:val="20"/>
        </w:rPr>
        <w:t>lamina</w:t>
      </w:r>
      <w:commentRangeEnd w:id="70"/>
      <w:ins w:id="71" w:author="Zepie" w:date="2011-02-17T04:33:00Z">
        <w:r w:rsidR="0021232F">
          <w:rPr>
            <w:rFonts w:eastAsiaTheme="minorHAnsi" w:cs="AdvP8585" w:hint="eastAsia"/>
            <w:kern w:val="0"/>
            <w:szCs w:val="20"/>
          </w:rPr>
          <w:t>)</w:t>
        </w:r>
      </w:ins>
      <w:r w:rsidR="00B24D40">
        <w:rPr>
          <w:rStyle w:val="a6"/>
        </w:rPr>
        <w:commentReference w:id="70"/>
      </w:r>
      <w:r w:rsidR="00097403" w:rsidRPr="00097403">
        <w:rPr>
          <w:rFonts w:eastAsiaTheme="minorHAnsi" w:cs="AdvP8585" w:hint="eastAsia"/>
          <w:kern w:val="0"/>
          <w:szCs w:val="20"/>
        </w:rPr>
        <w:t>에서 떼어내서 바깥쪽으로 당겨야 한다</w:t>
      </w:r>
      <w:r w:rsidR="00097403" w:rsidRPr="00097403">
        <w:rPr>
          <w:rFonts w:eastAsiaTheme="minorHAnsi" w:cs="AdvP8585"/>
          <w:kern w:val="0"/>
          <w:szCs w:val="20"/>
        </w:rPr>
        <w:t>.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 하지만 </w:t>
      </w:r>
      <w:r w:rsidR="00097403">
        <w:rPr>
          <w:rFonts w:eastAsiaTheme="minorHAnsi" w:cs="AdvP8585" w:hint="eastAsia"/>
          <w:kern w:val="0"/>
          <w:szCs w:val="20"/>
        </w:rPr>
        <w:t>MED</w:t>
      </w:r>
      <w:r w:rsidR="00097403" w:rsidRPr="00097403">
        <w:rPr>
          <w:rFonts w:eastAsiaTheme="minorHAnsi" w:cs="AdvP8585" w:hint="eastAsia"/>
          <w:kern w:val="0"/>
          <w:szCs w:val="20"/>
        </w:rPr>
        <w:t>에서는</w:t>
      </w:r>
      <w:r w:rsidR="00097403" w:rsidRPr="00097403">
        <w:rPr>
          <w:rFonts w:eastAsiaTheme="minorHAnsi" w:cs="AdvP8585"/>
          <w:kern w:val="0"/>
          <w:szCs w:val="20"/>
        </w:rPr>
        <w:t xml:space="preserve"> </w:t>
      </w:r>
      <w:proofErr w:type="spellStart"/>
      <w:ins w:id="72" w:author="Zepie" w:date="2011-02-17T04:46:00Z">
        <w:r w:rsidR="0021232F">
          <w:rPr>
            <w:rFonts w:eastAsiaTheme="minorHAnsi" w:cs="AdvP8585" w:hint="eastAsia"/>
            <w:kern w:val="0"/>
            <w:szCs w:val="20"/>
          </w:rPr>
          <w:t>가지곁근</w:t>
        </w:r>
        <w:proofErr w:type="spellEnd"/>
        <w:r w:rsidR="0021232F">
          <w:rPr>
            <w:rFonts w:eastAsiaTheme="minorHAnsi" w:cs="AdvP8585" w:hint="eastAsia"/>
            <w:kern w:val="0"/>
            <w:szCs w:val="20"/>
          </w:rPr>
          <w:t xml:space="preserve"> (</w:t>
        </w:r>
      </w:ins>
      <w:commentRangeStart w:id="73"/>
      <w:proofErr w:type="spellStart"/>
      <w:r w:rsidR="00097403" w:rsidRPr="00097403">
        <w:rPr>
          <w:rFonts w:eastAsiaTheme="minorHAnsi" w:cs="AdvP8585"/>
          <w:kern w:val="0"/>
          <w:szCs w:val="20"/>
        </w:rPr>
        <w:t>paraspinous</w:t>
      </w:r>
      <w:proofErr w:type="spellEnd"/>
      <w:r w:rsidR="00097403" w:rsidRPr="00097403">
        <w:rPr>
          <w:rFonts w:eastAsiaTheme="minorHAnsi" w:cs="AdvP8585" w:hint="eastAsia"/>
          <w:kern w:val="0"/>
          <w:szCs w:val="20"/>
        </w:rPr>
        <w:t xml:space="preserve"> </w:t>
      </w:r>
      <w:r w:rsidR="00097403" w:rsidRPr="00097403">
        <w:rPr>
          <w:rFonts w:eastAsiaTheme="minorHAnsi" w:cs="AdvP8585"/>
          <w:kern w:val="0"/>
          <w:szCs w:val="20"/>
        </w:rPr>
        <w:t>muscle</w:t>
      </w:r>
      <w:commentRangeEnd w:id="73"/>
      <w:r w:rsidR="00B24D40">
        <w:rPr>
          <w:rStyle w:val="a6"/>
        </w:rPr>
        <w:commentReference w:id="73"/>
      </w:r>
      <w:ins w:id="74" w:author="Zepie" w:date="2011-02-17T04:46:00Z">
        <w:r w:rsidR="0021232F">
          <w:rPr>
            <w:rFonts w:eastAsiaTheme="minorHAnsi" w:cs="AdvP8585" w:hint="eastAsia"/>
            <w:kern w:val="0"/>
            <w:szCs w:val="20"/>
          </w:rPr>
          <w:t>)</w:t>
        </w:r>
      </w:ins>
      <w:r w:rsidR="00097403" w:rsidRPr="00097403">
        <w:rPr>
          <w:rFonts w:eastAsiaTheme="minorHAnsi" w:cs="AdvP8585" w:hint="eastAsia"/>
          <w:kern w:val="0"/>
          <w:szCs w:val="20"/>
        </w:rPr>
        <w:t xml:space="preserve">을 </w:t>
      </w:r>
      <w:r w:rsidR="00097403" w:rsidRPr="00097403">
        <w:rPr>
          <w:rFonts w:eastAsiaTheme="minorHAnsi" w:cs="AdvP8585"/>
          <w:kern w:val="0"/>
          <w:szCs w:val="20"/>
        </w:rPr>
        <w:t xml:space="preserve"> </w:t>
      </w:r>
      <w:ins w:id="75" w:author="Zepie" w:date="2011-02-17T04:34:00Z">
        <w:r w:rsidR="0021232F">
          <w:rPr>
            <w:rFonts w:eastAsiaTheme="minorHAnsi" w:cs="AdvP8585" w:hint="eastAsia"/>
            <w:kern w:val="0"/>
            <w:szCs w:val="20"/>
          </w:rPr>
          <w:t>가시 돌기</w:t>
        </w:r>
      </w:ins>
      <w:ins w:id="76" w:author="Zepie" w:date="2011-02-17T04:46:00Z">
        <w:r w:rsidR="0021232F">
          <w:rPr>
            <w:rFonts w:eastAsiaTheme="minorHAnsi" w:cs="AdvP8585" w:hint="eastAsia"/>
            <w:kern w:val="0"/>
            <w:szCs w:val="20"/>
          </w:rPr>
          <w:t xml:space="preserve"> </w:t>
        </w:r>
      </w:ins>
      <w:ins w:id="77" w:author="Zepie" w:date="2011-02-17T04:34:00Z">
        <w:r w:rsidR="0021232F">
          <w:rPr>
            <w:rFonts w:eastAsiaTheme="minorHAnsi" w:cs="AdvP8585" w:hint="eastAsia"/>
            <w:kern w:val="0"/>
            <w:szCs w:val="20"/>
          </w:rPr>
          <w:t>(</w:t>
        </w:r>
      </w:ins>
      <w:commentRangeStart w:id="78"/>
      <w:proofErr w:type="spellStart"/>
      <w:r w:rsidR="00097403" w:rsidRPr="00097403">
        <w:rPr>
          <w:rFonts w:eastAsiaTheme="minorHAnsi" w:cs="AdvP8585"/>
          <w:kern w:val="0"/>
          <w:szCs w:val="20"/>
        </w:rPr>
        <w:t>spinous</w:t>
      </w:r>
      <w:proofErr w:type="spellEnd"/>
      <w:r w:rsidR="00097403" w:rsidRPr="00097403">
        <w:rPr>
          <w:rFonts w:eastAsiaTheme="minorHAnsi" w:cs="AdvP8585"/>
          <w:kern w:val="0"/>
          <w:szCs w:val="20"/>
        </w:rPr>
        <w:t xml:space="preserve"> processes</w:t>
      </w:r>
      <w:commentRangeEnd w:id="78"/>
      <w:ins w:id="79" w:author="Zepie" w:date="2011-02-17T04:34:00Z">
        <w:r w:rsidR="0021232F">
          <w:rPr>
            <w:rFonts w:eastAsiaTheme="minorHAnsi" w:cs="AdvP8585" w:hint="eastAsia"/>
            <w:kern w:val="0"/>
            <w:szCs w:val="20"/>
          </w:rPr>
          <w:t>)</w:t>
        </w:r>
      </w:ins>
      <w:r w:rsidR="00B24D40">
        <w:rPr>
          <w:rStyle w:val="a6"/>
        </w:rPr>
        <w:commentReference w:id="78"/>
      </w:r>
      <w:r w:rsidR="00097403" w:rsidRPr="00097403">
        <w:rPr>
          <w:rFonts w:eastAsiaTheme="minorHAnsi" w:cs="AdvP8585" w:hint="eastAsia"/>
          <w:kern w:val="0"/>
          <w:szCs w:val="20"/>
        </w:rPr>
        <w:t>에서 떼지 않는다.</w:t>
      </w:r>
      <w:r w:rsidR="00097403" w:rsidRPr="00097403">
        <w:rPr>
          <w:rFonts w:eastAsiaTheme="minorHAnsi" w:cs="AdvP8585"/>
          <w:kern w:val="0"/>
          <w:szCs w:val="20"/>
        </w:rPr>
        <w:t xml:space="preserve"> 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대신 접근에 필요한 수술 기구들 모두가 </w:t>
      </w:r>
      <w:proofErr w:type="spellStart"/>
      <w:ins w:id="80" w:author="Zepie" w:date="2011-02-17T04:46:00Z">
        <w:r w:rsidR="0021232F">
          <w:rPr>
            <w:rFonts w:eastAsiaTheme="minorHAnsi" w:cs="AdvP8585" w:hint="eastAsia"/>
            <w:kern w:val="0"/>
            <w:szCs w:val="20"/>
          </w:rPr>
          <w:t>가지곁근</w:t>
        </w:r>
        <w:proofErr w:type="spellEnd"/>
        <w:r w:rsidR="0021232F">
          <w:rPr>
            <w:rFonts w:eastAsiaTheme="minorHAnsi" w:cs="AdvP8585" w:hint="eastAsia"/>
            <w:kern w:val="0"/>
            <w:szCs w:val="20"/>
          </w:rPr>
          <w:t xml:space="preserve"> (</w:t>
        </w:r>
      </w:ins>
      <w:commentRangeStart w:id="81"/>
      <w:proofErr w:type="spellStart"/>
      <w:r w:rsidR="00097403" w:rsidRPr="00097403">
        <w:rPr>
          <w:rFonts w:eastAsiaTheme="minorHAnsi" w:cs="AdvP8585" w:hint="eastAsia"/>
          <w:kern w:val="0"/>
          <w:szCs w:val="20"/>
        </w:rPr>
        <w:t>p</w:t>
      </w:r>
      <w:r w:rsidR="00097403" w:rsidRPr="00097403">
        <w:rPr>
          <w:rFonts w:eastAsiaTheme="minorHAnsi" w:cs="AdvP8585"/>
          <w:kern w:val="0"/>
          <w:szCs w:val="20"/>
        </w:rPr>
        <w:t>araspinous</w:t>
      </w:r>
      <w:proofErr w:type="spellEnd"/>
      <w:r w:rsidR="00097403" w:rsidRPr="00097403">
        <w:rPr>
          <w:rFonts w:eastAsiaTheme="minorHAnsi" w:cs="AdvP8585" w:hint="eastAsia"/>
          <w:kern w:val="0"/>
          <w:szCs w:val="20"/>
        </w:rPr>
        <w:t xml:space="preserve"> </w:t>
      </w:r>
      <w:r w:rsidR="00097403" w:rsidRPr="00097403">
        <w:rPr>
          <w:rFonts w:eastAsiaTheme="minorHAnsi" w:cs="AdvP8585"/>
          <w:kern w:val="0"/>
          <w:szCs w:val="20"/>
        </w:rPr>
        <w:t>muscles</w:t>
      </w:r>
      <w:commentRangeEnd w:id="81"/>
      <w:r w:rsidR="00B24D40">
        <w:rPr>
          <w:rStyle w:val="a6"/>
        </w:rPr>
        <w:commentReference w:id="81"/>
      </w:r>
      <w:ins w:id="82" w:author="Zepie" w:date="2011-02-17T04:46:00Z">
        <w:r w:rsidR="0021232F">
          <w:rPr>
            <w:rFonts w:eastAsiaTheme="minorHAnsi" w:cs="AdvP8585" w:hint="eastAsia"/>
            <w:kern w:val="0"/>
            <w:szCs w:val="20"/>
          </w:rPr>
          <w:t>)</w:t>
        </w:r>
      </w:ins>
      <w:r w:rsidR="00097403" w:rsidRPr="00097403">
        <w:rPr>
          <w:rFonts w:eastAsiaTheme="minorHAnsi" w:cs="AdvP8585" w:hint="eastAsia"/>
          <w:kern w:val="0"/>
          <w:szCs w:val="20"/>
        </w:rPr>
        <w:t xml:space="preserve"> 섬유들 사이로 접근한다. 이 술기의 </w:t>
      </w:r>
      <w:r w:rsidR="00097403" w:rsidRPr="00097403">
        <w:rPr>
          <w:rFonts w:eastAsiaTheme="minorHAnsi" w:cs="AdvP8585"/>
          <w:kern w:val="0"/>
          <w:szCs w:val="20"/>
        </w:rPr>
        <w:t>‘‘</w:t>
      </w:r>
      <w:r w:rsidR="00DC16DA">
        <w:rPr>
          <w:rFonts w:eastAsiaTheme="minorHAnsi" w:cs="AdvP8585" w:hint="eastAsia"/>
          <w:kern w:val="0"/>
          <w:szCs w:val="20"/>
        </w:rPr>
        <w:t>근육을 가르는 (</w:t>
      </w:r>
      <w:r w:rsidR="00097403" w:rsidRPr="00097403">
        <w:rPr>
          <w:rFonts w:eastAsiaTheme="minorHAnsi" w:cs="AdvP8585"/>
          <w:kern w:val="0"/>
          <w:szCs w:val="20"/>
        </w:rPr>
        <w:t>muscle splitting</w:t>
      </w:r>
      <w:r w:rsidR="00DC16DA">
        <w:rPr>
          <w:rFonts w:eastAsiaTheme="minorHAnsi" w:cs="AdvP8585" w:hint="eastAsia"/>
          <w:kern w:val="0"/>
          <w:szCs w:val="20"/>
        </w:rPr>
        <w:t>)</w:t>
      </w:r>
      <w:r w:rsidR="00097403" w:rsidRPr="00097403">
        <w:rPr>
          <w:rFonts w:eastAsiaTheme="minorHAnsi" w:cs="AdvP8585"/>
          <w:kern w:val="0"/>
          <w:szCs w:val="20"/>
        </w:rPr>
        <w:t>’’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 접근은 근육에 더 적은 손상을 주고 수술 후 기간 동안 절개로 인한 통증을 더 적게 유발하는 것으로 생각된다 </w:t>
      </w:r>
      <w:r w:rsidR="0050794E" w:rsidRPr="00097403">
        <w:rPr>
          <w:rFonts w:eastAsiaTheme="minorHAnsi" w:cs="AdvP8585"/>
          <w:kern w:val="0"/>
          <w:szCs w:val="20"/>
        </w:rPr>
        <w:fldChar w:fldCharType="begin"/>
      </w:r>
      <w:r w:rsidR="00697226">
        <w:rPr>
          <w:rFonts w:eastAsiaTheme="minorHAnsi" w:cs="AdvP8585"/>
          <w:kern w:val="0"/>
          <w:szCs w:val="20"/>
        </w:rPr>
        <w:instrText xml:space="preserve"> ADDIN EN.CITE &lt;EndNote&gt;&lt;Cite&gt;&lt;Author&gt;RON&lt;/Author&gt;&lt;Year&gt;2006&lt;/Year&gt;&lt;RecNum&gt;56&lt;/RecNum&gt;&lt;DisplayText&gt;[17]&lt;/DisplayText&gt;&lt;record&gt;&lt;rec-number&gt;56&lt;/rec-number&gt;&lt;foreign-keys&gt;&lt;key app="EN" db-id="99zrxrfa45z5vuefern5ap0la90xx9rzt0xr"&gt;56&lt;/key&gt;&lt;/foreign-keys&gt;&lt;ref-type name="Journal Article"&gt;17&lt;/ref-type&gt;&lt;contributors&gt;&lt;authors&gt;&lt;author&gt;RIESENBURGER I RON &lt;/author&gt;&lt;author&gt;DAVID A CARLOS &lt;/author&gt;&lt;/authors&gt;&lt;/contributors&gt;&lt;titles&gt;&lt;title&gt;Lumbar microdiscectomy and microendoscopic discectomy&lt;/title&gt;&lt;secondary-title&gt;Minimally Invasive Therapy&lt;/secondary-title&gt;&lt;/titles&gt;&lt;periodical&gt;&lt;full-title&gt;Minimally Invasive Therapy&lt;/full-title&gt;&lt;/periodical&gt;&lt;pages&gt;&lt;style face="normal" font="default" size="100%"&gt;267&lt;/style&gt;&lt;style face="normal" font="default" charset="136" size="100%"&gt;-270&lt;/style&gt;&lt;/pages&gt;&lt;volume&gt;15&lt;/volume&gt;&lt;number&gt;5&lt;/number&gt;&lt;dates&gt;&lt;year&gt;2006&lt;/year&gt;&lt;/dates&gt;&lt;urls&gt;&lt;/urls&gt;&lt;/record&gt;&lt;/Cite&gt;&lt;/EndNote&gt;</w:instrText>
      </w:r>
      <w:r w:rsidR="0050794E" w:rsidRPr="00097403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7" w:tooltip="RON, 2006 #56" w:history="1">
        <w:r w:rsidR="009069F1">
          <w:rPr>
            <w:rFonts w:eastAsiaTheme="minorHAnsi" w:cs="AdvP8585"/>
            <w:noProof/>
            <w:kern w:val="0"/>
            <w:szCs w:val="20"/>
          </w:rPr>
          <w:t>17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50794E" w:rsidRPr="00097403">
        <w:rPr>
          <w:rFonts w:eastAsiaTheme="minorHAnsi" w:cs="AdvP8585"/>
          <w:kern w:val="0"/>
          <w:szCs w:val="20"/>
        </w:rPr>
        <w:fldChar w:fldCharType="end"/>
      </w:r>
      <w:r w:rsidR="00097403" w:rsidRPr="00097403">
        <w:rPr>
          <w:rFonts w:eastAsiaTheme="minorHAnsi" w:cs="AdvP8585"/>
          <w:kern w:val="0"/>
          <w:szCs w:val="20"/>
        </w:rPr>
        <w:t>.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 그 후 1999년에 </w:t>
      </w:r>
      <w:proofErr w:type="spellStart"/>
      <w:r w:rsidR="00097403" w:rsidRPr="00097403">
        <w:rPr>
          <w:rFonts w:eastAsiaTheme="minorHAnsi" w:cs="AdvP8585" w:hint="eastAsia"/>
          <w:kern w:val="0"/>
          <w:szCs w:val="20"/>
        </w:rPr>
        <w:t>METRx</w:t>
      </w:r>
      <w:proofErr w:type="spellEnd"/>
      <w:r w:rsidR="00097403" w:rsidRPr="00097403">
        <w:rPr>
          <w:rFonts w:eastAsiaTheme="minorHAnsi" w:cs="AdvP8585" w:hint="eastAsia"/>
          <w:kern w:val="0"/>
          <w:szCs w:val="20"/>
        </w:rPr>
        <w:t xml:space="preserve"> </w:t>
      </w:r>
      <w:r w:rsidR="00097403" w:rsidRPr="00097403">
        <w:rPr>
          <w:rFonts w:eastAsiaTheme="minorHAnsi" w:cs="Sabon-Roman"/>
          <w:kern w:val="0"/>
          <w:szCs w:val="20"/>
        </w:rPr>
        <w:t xml:space="preserve">(Medtronic </w:t>
      </w:r>
      <w:proofErr w:type="spellStart"/>
      <w:r w:rsidR="00097403" w:rsidRPr="00097403">
        <w:rPr>
          <w:rFonts w:eastAsiaTheme="minorHAnsi" w:cs="Sabon-Roman"/>
          <w:kern w:val="0"/>
          <w:szCs w:val="20"/>
        </w:rPr>
        <w:t>Sofamor</w:t>
      </w:r>
      <w:proofErr w:type="spellEnd"/>
      <w:r w:rsidR="00097403" w:rsidRPr="00097403">
        <w:rPr>
          <w:rFonts w:eastAsiaTheme="minorHAnsi" w:cs="Sabon-Roman" w:hint="eastAsia"/>
          <w:kern w:val="0"/>
          <w:szCs w:val="20"/>
        </w:rPr>
        <w:t xml:space="preserve"> </w:t>
      </w:r>
      <w:proofErr w:type="spellStart"/>
      <w:r w:rsidR="00097403" w:rsidRPr="00097403">
        <w:rPr>
          <w:rFonts w:eastAsiaTheme="minorHAnsi" w:cs="Sabon-Roman"/>
          <w:kern w:val="0"/>
          <w:szCs w:val="20"/>
        </w:rPr>
        <w:t>Danek</w:t>
      </w:r>
      <w:proofErr w:type="spellEnd"/>
      <w:r w:rsidR="00097403" w:rsidRPr="00097403">
        <w:rPr>
          <w:rFonts w:eastAsiaTheme="minorHAnsi" w:cs="Sabon-Roman"/>
          <w:kern w:val="0"/>
          <w:szCs w:val="20"/>
        </w:rPr>
        <w:t>, Inc., Memphis, TN)</w:t>
      </w:r>
      <w:r w:rsidR="00097403" w:rsidRPr="00097403">
        <w:rPr>
          <w:rFonts w:eastAsiaTheme="minorHAnsi" w:cs="Sabon-Roman" w:hint="eastAsia"/>
          <w:kern w:val="0"/>
          <w:szCs w:val="20"/>
        </w:rPr>
        <w:t xml:space="preserve">라 불리는 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2세대 MED system이 만들어졌다 </w:t>
      </w:r>
      <w:r w:rsidR="0050794E" w:rsidRPr="00097403">
        <w:rPr>
          <w:rFonts w:eastAsiaTheme="minorHAnsi" w:cs="AdvP8585"/>
          <w:kern w:val="0"/>
          <w:szCs w:val="20"/>
        </w:rPr>
        <w:fldChar w:fldCharType="begin"/>
      </w:r>
      <w:r w:rsidR="00697226">
        <w:rPr>
          <w:rFonts w:eastAsiaTheme="minorHAnsi" w:cs="AdvP8585"/>
          <w:kern w:val="0"/>
          <w:szCs w:val="20"/>
        </w:rPr>
        <w:instrText xml:space="preserve"> ADDIN EN.CITE &lt;EndNote&gt;&lt;Cite&gt;&lt;Author&gt;Wu&lt;/Author&gt;&lt;Year&gt;2006&lt;/Year&gt;&lt;RecNum&gt;55&lt;/RecNum&gt;&lt;DisplayText&gt;[18]&lt;/DisplayText&gt;&lt;record&gt;&lt;rec-number&gt;55&lt;/rec-number&gt;&lt;foreign-keys&gt;&lt;key app="EN" db-id="99zrxrfa45z5vuefern5ap0la90xx9rzt0xr"&gt;55&lt;/key&gt;&lt;/foreign-keys&gt;&lt;ref-type name="Journal Article"&gt;17&lt;/ref-type&gt;&lt;contributors&gt;&lt;authors&gt;&lt;author&gt;Xiaotao Wu &lt;/author&gt;&lt;author&gt;Suyang Zhuang&lt;/author&gt;&lt;author&gt;Zubin Mao&lt;/author&gt;&lt;author&gt;Hui Chen&lt;/author&gt;&lt;/authors&gt;&lt;/contributors&gt;&lt;titles&gt;&lt;title&gt;Microendoscopic Discectomy for Lumbar Disc Herniation:Surgical Technique and Outcome in 873 Consecutive Cases&lt;/title&gt;&lt;secondary-title&gt;SPINE&lt;/secondary-title&gt;&lt;/titles&gt;&lt;periodical&gt;&lt;full-title&gt;Spine&lt;/full-title&gt;&lt;/periodical&gt;&lt;pages&gt;&lt;style face="normal" font="default" size="100%"&gt;2689&lt;/style&gt;&lt;style face="normal" font="default" charset="136" size="100%"&gt;-2694&lt;/style&gt;&lt;/pages&gt;&lt;volume&gt;31&lt;/volume&gt;&lt;number&gt;23&lt;/number&gt;&lt;dates&gt;&lt;year&gt;2006&lt;/year&gt;&lt;/dates&gt;&lt;urls&gt;&lt;/urls&gt;&lt;/record&gt;&lt;/Cite&gt;&lt;/EndNote&gt;</w:instrText>
      </w:r>
      <w:r w:rsidR="0050794E" w:rsidRPr="00097403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8" w:tooltip="Wu, 2006 #55" w:history="1">
        <w:r w:rsidR="009069F1">
          <w:rPr>
            <w:rFonts w:eastAsiaTheme="minorHAnsi" w:cs="AdvP8585"/>
            <w:noProof/>
            <w:kern w:val="0"/>
            <w:szCs w:val="20"/>
          </w:rPr>
          <w:t>18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50794E" w:rsidRPr="00097403">
        <w:rPr>
          <w:rFonts w:eastAsiaTheme="minorHAnsi" w:cs="AdvP8585"/>
          <w:kern w:val="0"/>
          <w:szCs w:val="20"/>
        </w:rPr>
        <w:fldChar w:fldCharType="end"/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. </w:t>
      </w:r>
      <w:proofErr w:type="spellStart"/>
      <w:r w:rsidR="00097403" w:rsidRPr="00097403">
        <w:rPr>
          <w:rFonts w:eastAsiaTheme="minorHAnsi" w:cs="AdvP8585" w:hint="eastAsia"/>
          <w:kern w:val="0"/>
          <w:szCs w:val="20"/>
        </w:rPr>
        <w:t>경피적</w:t>
      </w:r>
      <w:proofErr w:type="spellEnd"/>
      <w:r w:rsidR="00097403" w:rsidRPr="00097403">
        <w:rPr>
          <w:rFonts w:eastAsiaTheme="minorHAnsi" w:cs="AdvP8585" w:hint="eastAsia"/>
          <w:kern w:val="0"/>
          <w:szCs w:val="20"/>
        </w:rPr>
        <w:t xml:space="preserve"> 접근과 달리 </w:t>
      </w:r>
      <w:proofErr w:type="spellStart"/>
      <w:r w:rsidR="00097403" w:rsidRPr="00097403">
        <w:rPr>
          <w:rFonts w:eastAsiaTheme="minorHAnsi" w:cs="AdvP8585" w:hint="eastAsia"/>
          <w:kern w:val="0"/>
          <w:szCs w:val="20"/>
        </w:rPr>
        <w:t>METRx</w:t>
      </w:r>
      <w:proofErr w:type="spellEnd"/>
      <w:r w:rsidR="00097403" w:rsidRPr="00097403">
        <w:rPr>
          <w:rFonts w:eastAsiaTheme="minorHAnsi" w:cs="AdvP8585" w:hint="eastAsia"/>
          <w:kern w:val="0"/>
          <w:szCs w:val="20"/>
        </w:rPr>
        <w:t xml:space="preserve"> system에서는 </w:t>
      </w:r>
      <w:commentRangeStart w:id="83"/>
      <w:del w:id="84" w:author="Zepie" w:date="2011-02-17T04:17:00Z">
        <w:r w:rsidR="00097403" w:rsidRPr="00097403" w:rsidDel="00A366F1">
          <w:rPr>
            <w:rFonts w:eastAsiaTheme="minorHAnsi" w:cs="AdvP8585" w:hint="eastAsia"/>
            <w:kern w:val="0"/>
            <w:szCs w:val="20"/>
          </w:rPr>
          <w:delText>포함된 탈출 디스크</w:delText>
        </w:r>
      </w:del>
      <w:del w:id="85" w:author="Zepie" w:date="2011-02-17T04:19:00Z">
        <w:r w:rsidR="00097403" w:rsidRPr="00097403" w:rsidDel="002A63AC">
          <w:rPr>
            <w:rFonts w:eastAsiaTheme="minorHAnsi" w:cs="AdvP8585" w:hint="eastAsia"/>
            <w:kern w:val="0"/>
            <w:szCs w:val="20"/>
          </w:rPr>
          <w:delText>를</w:delText>
        </w:r>
      </w:del>
      <w:ins w:id="86" w:author="Zepie" w:date="2011-02-17T04:20:00Z">
        <w:r w:rsidR="00C673CE">
          <w:rPr>
            <w:rFonts w:eastAsiaTheme="minorHAnsi" w:cs="AdvP8585" w:hint="eastAsia"/>
            <w:kern w:val="0"/>
            <w:szCs w:val="20"/>
          </w:rPr>
          <w:t xml:space="preserve">탈출된 </w:t>
        </w:r>
        <w:proofErr w:type="spellStart"/>
        <w:r w:rsidR="00C673CE">
          <w:rPr>
            <w:rFonts w:eastAsiaTheme="minorHAnsi" w:cs="AdvP8585" w:hint="eastAsia"/>
            <w:kern w:val="0"/>
            <w:szCs w:val="20"/>
          </w:rPr>
          <w:t>수핵물질을</w:t>
        </w:r>
      </w:ins>
      <w:proofErr w:type="spellEnd"/>
      <w:r w:rsidR="00097403" w:rsidRPr="00097403">
        <w:rPr>
          <w:rFonts w:eastAsiaTheme="minorHAnsi" w:cs="AdvP8585" w:hint="eastAsia"/>
          <w:kern w:val="0"/>
          <w:szCs w:val="20"/>
        </w:rPr>
        <w:t xml:space="preserve"> 알 수 있을</w:t>
      </w:r>
      <w:commentRangeEnd w:id="83"/>
      <w:r w:rsidR="0015176A">
        <w:rPr>
          <w:rStyle w:val="a6"/>
        </w:rPr>
        <w:commentReference w:id="83"/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 뿐만 아니라 분리된 디스크 조각과</w:t>
      </w:r>
      <w:r w:rsidR="00F10453">
        <w:rPr>
          <w:rFonts w:eastAsiaTheme="minorHAnsi" w:cs="AdvP8585" w:hint="eastAsia"/>
          <w:kern w:val="0"/>
          <w:szCs w:val="20"/>
        </w:rPr>
        <w:t xml:space="preserve"> 외측 </w:t>
      </w:r>
      <w:proofErr w:type="spellStart"/>
      <w:r w:rsidR="00F10453">
        <w:rPr>
          <w:rFonts w:eastAsiaTheme="minorHAnsi" w:cs="AdvP8585" w:hint="eastAsia"/>
          <w:kern w:val="0"/>
          <w:szCs w:val="20"/>
        </w:rPr>
        <w:t>함요</w:t>
      </w:r>
      <w:proofErr w:type="spellEnd"/>
      <w:r w:rsidR="00F10453">
        <w:rPr>
          <w:rFonts w:eastAsiaTheme="minorHAnsi" w:cs="AdvP8585" w:hint="eastAsia"/>
          <w:kern w:val="0"/>
          <w:szCs w:val="20"/>
        </w:rPr>
        <w:t xml:space="preserve"> 협착증 (</w:t>
      </w:r>
      <w:ins w:id="87" w:author="Inje University Medical College" w:date="2011-01-07T11:24:00Z">
        <w:r w:rsidR="0015176A">
          <w:rPr>
            <w:rFonts w:eastAsiaTheme="minorHAnsi" w:cs="AdvP8585" w:hint="eastAsia"/>
            <w:kern w:val="0"/>
            <w:szCs w:val="20"/>
          </w:rPr>
          <w:t>l</w:t>
        </w:r>
      </w:ins>
      <w:del w:id="88" w:author="Inje University Medical College" w:date="2011-01-07T11:24:00Z">
        <w:r w:rsidR="00F10453" w:rsidDel="0015176A">
          <w:rPr>
            <w:rFonts w:eastAsiaTheme="minorHAnsi" w:cs="AdvP8585" w:hint="eastAsia"/>
            <w:kern w:val="0"/>
            <w:szCs w:val="20"/>
          </w:rPr>
          <w:delText>L</w:delText>
        </w:r>
      </w:del>
      <w:r w:rsidR="00097403" w:rsidRPr="00097403">
        <w:rPr>
          <w:rFonts w:eastAsiaTheme="minorHAnsi" w:cs="AdvP8585" w:hint="eastAsia"/>
          <w:kern w:val="0"/>
          <w:szCs w:val="20"/>
        </w:rPr>
        <w:t xml:space="preserve">ateral recess </w:t>
      </w:r>
      <w:proofErr w:type="spellStart"/>
      <w:r w:rsidR="00097403" w:rsidRPr="00097403">
        <w:rPr>
          <w:rFonts w:eastAsiaTheme="minorHAnsi" w:cs="AdvP8585" w:hint="eastAsia"/>
          <w:kern w:val="0"/>
          <w:szCs w:val="20"/>
        </w:rPr>
        <w:t>stenosis</w:t>
      </w:r>
      <w:proofErr w:type="spellEnd"/>
      <w:r w:rsidR="00F10453">
        <w:rPr>
          <w:rFonts w:eastAsiaTheme="minorHAnsi" w:cs="AdvP8585" w:hint="eastAsia"/>
          <w:kern w:val="0"/>
          <w:szCs w:val="20"/>
        </w:rPr>
        <w:t>)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도 알 수 있다. </w:t>
      </w:r>
      <w:r w:rsidR="00097403">
        <w:rPr>
          <w:rFonts w:eastAsiaTheme="minorHAnsi" w:cs="AdvP8585" w:hint="eastAsia"/>
          <w:kern w:val="0"/>
          <w:szCs w:val="20"/>
        </w:rPr>
        <w:t>미세 내시경</w:t>
      </w:r>
      <w:r w:rsidR="00097403" w:rsidRPr="00097403">
        <w:rPr>
          <w:rFonts w:eastAsiaTheme="minorHAnsi" w:cs="AdvP8585" w:hint="eastAsia"/>
          <w:kern w:val="0"/>
          <w:szCs w:val="20"/>
        </w:rPr>
        <w:t>을 쓰는 방법은 아직 널리 선택되지는 않지만,</w:t>
      </w:r>
      <w:ins w:id="89" w:author="Zepie" w:date="2011-02-17T04:24:00Z">
        <w:r w:rsidR="009A22D7">
          <w:rPr>
            <w:rFonts w:eastAsiaTheme="minorHAnsi" w:cs="AdvP8585" w:hint="eastAsia"/>
            <w:kern w:val="0"/>
            <w:szCs w:val="20"/>
          </w:rPr>
          <w:t xml:space="preserve"> 절개부위가 작아 수술 직후 통증이 적고 사회복</w:t>
        </w:r>
      </w:ins>
      <w:ins w:id="90" w:author="Zepie" w:date="2011-02-17T04:25:00Z">
        <w:r w:rsidR="009A22D7">
          <w:rPr>
            <w:rFonts w:eastAsiaTheme="minorHAnsi" w:cs="AdvP8585" w:hint="eastAsia"/>
            <w:kern w:val="0"/>
            <w:szCs w:val="20"/>
          </w:rPr>
          <w:t>귀가 빠르다는 장점이 있으며</w:t>
        </w:r>
      </w:ins>
      <w:ins w:id="91" w:author="Zepie" w:date="2011-02-17T04:26:00Z">
        <w:r w:rsidR="009A22D7">
          <w:rPr>
            <w:rFonts w:eastAsiaTheme="minorHAnsi" w:cs="AdvP8585" w:hint="eastAsia"/>
            <w:kern w:val="0"/>
            <w:szCs w:val="20"/>
          </w:rPr>
          <w:t>,</w:t>
        </w:r>
      </w:ins>
      <w:r w:rsidR="00097403" w:rsidRPr="00097403">
        <w:rPr>
          <w:rFonts w:eastAsiaTheme="minorHAnsi" w:cs="AdvP8585" w:hint="eastAsia"/>
          <w:kern w:val="0"/>
          <w:szCs w:val="20"/>
        </w:rPr>
        <w:t xml:space="preserve"> </w:t>
      </w:r>
      <w:commentRangeStart w:id="92"/>
      <w:r w:rsidR="00097403" w:rsidRPr="00097403">
        <w:rPr>
          <w:rFonts w:eastAsiaTheme="minorHAnsi" w:cs="AdvP8585" w:hint="eastAsia"/>
          <w:kern w:val="0"/>
          <w:szCs w:val="20"/>
        </w:rPr>
        <w:t xml:space="preserve">수술 결과가 </w:t>
      </w:r>
      <w:proofErr w:type="spellStart"/>
      <w:r w:rsidR="00097403">
        <w:rPr>
          <w:rFonts w:eastAsiaTheme="minorHAnsi" w:cs="AdvP8585" w:hint="eastAsia"/>
          <w:kern w:val="0"/>
          <w:szCs w:val="20"/>
        </w:rPr>
        <w:t>관혈적</w:t>
      </w:r>
      <w:proofErr w:type="spellEnd"/>
      <w:r w:rsidR="00097403">
        <w:rPr>
          <w:rFonts w:eastAsiaTheme="minorHAnsi" w:cs="AdvP8585" w:hint="eastAsia"/>
          <w:kern w:val="0"/>
          <w:szCs w:val="20"/>
        </w:rPr>
        <w:t xml:space="preserve"> </w:t>
      </w:r>
      <w:proofErr w:type="spellStart"/>
      <w:r w:rsidR="00097403">
        <w:rPr>
          <w:rFonts w:eastAsiaTheme="minorHAnsi" w:cs="AdvP8585" w:hint="eastAsia"/>
          <w:kern w:val="0"/>
          <w:szCs w:val="20"/>
        </w:rPr>
        <w:t>추간판</w:t>
      </w:r>
      <w:proofErr w:type="spellEnd"/>
      <w:r w:rsidR="00097403">
        <w:rPr>
          <w:rFonts w:eastAsiaTheme="minorHAnsi" w:cs="AdvP8585" w:hint="eastAsia"/>
          <w:kern w:val="0"/>
          <w:szCs w:val="20"/>
        </w:rPr>
        <w:t xml:space="preserve"> </w:t>
      </w:r>
      <w:proofErr w:type="spellStart"/>
      <w:r w:rsidR="00097403">
        <w:rPr>
          <w:rFonts w:eastAsiaTheme="minorHAnsi" w:cs="AdvP8585" w:hint="eastAsia"/>
          <w:kern w:val="0"/>
          <w:szCs w:val="20"/>
        </w:rPr>
        <w:t>제거술</w:t>
      </w:r>
      <w:r w:rsidR="00097403" w:rsidRPr="00097403">
        <w:rPr>
          <w:rFonts w:eastAsiaTheme="minorHAnsi" w:cs="AdvP8585" w:hint="eastAsia"/>
          <w:kern w:val="0"/>
          <w:szCs w:val="20"/>
        </w:rPr>
        <w:t>에</w:t>
      </w:r>
      <w:proofErr w:type="spellEnd"/>
      <w:r w:rsidR="00097403" w:rsidRPr="00097403">
        <w:rPr>
          <w:rFonts w:eastAsiaTheme="minorHAnsi" w:cs="AdvP8585" w:hint="eastAsia"/>
          <w:kern w:val="0"/>
          <w:szCs w:val="20"/>
        </w:rPr>
        <w:t xml:space="preserve"> 비견할</w:t>
      </w:r>
      <w:ins w:id="93" w:author="Zepie" w:date="2011-02-17T04:25:00Z">
        <w:r w:rsidR="009A22D7">
          <w:rPr>
            <w:rFonts w:eastAsiaTheme="minorHAnsi" w:cs="AdvP8585" w:hint="eastAsia"/>
            <w:kern w:val="0"/>
            <w:szCs w:val="20"/>
          </w:rPr>
          <w:t xml:space="preserve"> 만하다는 </w:t>
        </w:r>
      </w:ins>
      <w:del w:id="94" w:author="Zepie" w:date="2011-02-17T04:25:00Z">
        <w:r w:rsidR="00097403" w:rsidRPr="00097403" w:rsidDel="009A22D7">
          <w:rPr>
            <w:rFonts w:eastAsiaTheme="minorHAnsi" w:cs="AdvP8585" w:hint="eastAsia"/>
            <w:kern w:val="0"/>
            <w:szCs w:val="20"/>
          </w:rPr>
          <w:delText xml:space="preserve"> </w:delText>
        </w:r>
      </w:del>
      <w:del w:id="95" w:author="Zepie" w:date="2011-02-17T04:22:00Z">
        <w:r w:rsidR="00097403" w:rsidRPr="00097403" w:rsidDel="00BB412D">
          <w:rPr>
            <w:rFonts w:eastAsiaTheme="minorHAnsi" w:cs="AdvP8585" w:hint="eastAsia"/>
            <w:kern w:val="0"/>
            <w:szCs w:val="20"/>
          </w:rPr>
          <w:delText xml:space="preserve">만하다는 </w:delText>
        </w:r>
      </w:del>
      <w:r w:rsidR="00097403" w:rsidRPr="00097403">
        <w:rPr>
          <w:rFonts w:eastAsiaTheme="minorHAnsi" w:cs="AdvP8585" w:hint="eastAsia"/>
          <w:kern w:val="0"/>
          <w:szCs w:val="20"/>
        </w:rPr>
        <w:t>최근의 보고들</w:t>
      </w:r>
      <w:commentRangeEnd w:id="92"/>
      <w:r w:rsidR="0015176A">
        <w:rPr>
          <w:rStyle w:val="a6"/>
        </w:rPr>
        <w:commentReference w:id="92"/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에 따라 점점 더 관심 받고 있다 </w:t>
      </w:r>
      <w:r w:rsidR="0050794E" w:rsidRPr="00097403">
        <w:rPr>
          <w:rFonts w:eastAsiaTheme="minorHAnsi" w:cs="AdvP8585"/>
          <w:kern w:val="0"/>
          <w:szCs w:val="20"/>
        </w:rPr>
        <w:fldChar w:fldCharType="begin"/>
      </w:r>
      <w:r w:rsidR="00697226">
        <w:rPr>
          <w:rFonts w:eastAsiaTheme="minorHAnsi" w:cs="AdvP8585"/>
          <w:kern w:val="0"/>
          <w:szCs w:val="20"/>
        </w:rPr>
        <w:instrText xml:space="preserve"> ADDIN EN.CITE &lt;EndNote&gt;&lt;Cite&gt;&lt;Author&gt;RON&lt;/Author&gt;&lt;Year&gt;2006&lt;/Year&gt;&lt;RecNum&gt;56&lt;/RecNum&gt;&lt;DisplayText&gt;[17]&lt;/DisplayText&gt;&lt;record&gt;&lt;rec-number&gt;56&lt;/rec-number&gt;&lt;foreign-keys&gt;&lt;key app="EN" db-id="99zrxrfa45z5vuefern5ap0la90xx9rzt0xr"&gt;56&lt;/key&gt;&lt;/foreign-keys&gt;&lt;ref-type name="Journal Article"&gt;17&lt;/ref-type&gt;&lt;contributors&gt;&lt;authors&gt;&lt;author&gt;RIESENBURGER I RON &lt;/author&gt;&lt;author&gt;DAVID A CARLOS &lt;/author&gt;&lt;/authors&gt;&lt;/contributors&gt;&lt;titles&gt;&lt;title&gt;Lumbar microdiscectomy and microendoscopic discectomy&lt;/title&gt;&lt;secondary-title&gt;Minimally Invasive Therapy&lt;/secondary-title&gt;&lt;/titles&gt;&lt;periodical&gt;&lt;full-title&gt;Minimally Invasive Therapy&lt;/full-title&gt;&lt;/periodical&gt;&lt;pages&gt;&lt;style face="normal" font="default" size="100%"&gt;267&lt;/style&gt;&lt;style face="normal" font="default" charset="136" size="100%"&gt;-270&lt;/style&gt;&lt;/pages&gt;&lt;volume&gt;15&lt;/volume&gt;&lt;number&gt;5&lt;/number&gt;&lt;dates&gt;&lt;year&gt;2006&lt;/year&gt;&lt;/dates&gt;&lt;urls&gt;&lt;/urls&gt;&lt;/record&gt;&lt;/Cite&gt;&lt;/EndNote&gt;</w:instrText>
      </w:r>
      <w:r w:rsidR="0050794E" w:rsidRPr="00097403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7" w:tooltip="RON, 2006 #56" w:history="1">
        <w:r w:rsidR="009069F1">
          <w:rPr>
            <w:rFonts w:eastAsiaTheme="minorHAnsi" w:cs="AdvP8585"/>
            <w:noProof/>
            <w:kern w:val="0"/>
            <w:szCs w:val="20"/>
          </w:rPr>
          <w:t>17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50794E" w:rsidRPr="00097403">
        <w:rPr>
          <w:rFonts w:eastAsiaTheme="minorHAnsi" w:cs="AdvP8585"/>
          <w:kern w:val="0"/>
          <w:szCs w:val="20"/>
        </w:rPr>
        <w:fldChar w:fldCharType="end"/>
      </w:r>
      <w:r w:rsidR="00097403" w:rsidRPr="00097403">
        <w:rPr>
          <w:rFonts w:eastAsiaTheme="minorHAnsi" w:cs="AdvP8585" w:hint="eastAsia"/>
          <w:kern w:val="0"/>
          <w:szCs w:val="20"/>
        </w:rPr>
        <w:t>.</w:t>
      </w:r>
    </w:p>
    <w:p w:rsidR="003D77F1" w:rsidDel="00AF5C05" w:rsidRDefault="00AF5C05" w:rsidP="00AF5C05">
      <w:pPr>
        <w:ind w:firstLineChars="100" w:firstLine="200"/>
        <w:rPr>
          <w:del w:id="96" w:author="Zepie" w:date="2011-02-17T15:33:00Z"/>
          <w:rFonts w:eastAsiaTheme="minorHAnsi" w:cs="AdvP8585"/>
          <w:kern w:val="0"/>
          <w:szCs w:val="20"/>
        </w:rPr>
      </w:pPr>
      <w:ins w:id="97" w:author="Zepie" w:date="2011-02-17T15:33:00Z">
        <w:r w:rsidRPr="00AF5C05">
          <w:rPr>
            <w:rFonts w:eastAsiaTheme="minorHAnsi" w:cs="AdvP8585" w:hint="eastAsia"/>
            <w:kern w:val="0"/>
            <w:szCs w:val="20"/>
          </w:rPr>
          <w:t>두</w:t>
        </w:r>
        <w:r w:rsidRPr="00AF5C05">
          <w:rPr>
            <w:rFonts w:eastAsiaTheme="minorHAnsi" w:cs="AdvP8585"/>
            <w:kern w:val="0"/>
            <w:szCs w:val="20"/>
          </w:rPr>
          <w:t xml:space="preserve"> 수술을 비교한 논문들을 살펴보면 대상 환자의 특성을 볼 수 있고 (Table 1), 각각의 수술로 인한 재원일수, </w:t>
        </w:r>
        <w:proofErr w:type="spellStart"/>
        <w:r w:rsidRPr="00AF5C05">
          <w:rPr>
            <w:rFonts w:eastAsiaTheme="minorHAnsi" w:cs="AdvP8585"/>
            <w:kern w:val="0"/>
            <w:szCs w:val="20"/>
          </w:rPr>
          <w:t>실혈량</w:t>
        </w:r>
        <w:proofErr w:type="spellEnd"/>
        <w:r w:rsidRPr="00AF5C05">
          <w:rPr>
            <w:rFonts w:eastAsiaTheme="minorHAnsi" w:cs="AdvP8585"/>
            <w:kern w:val="0"/>
            <w:szCs w:val="20"/>
          </w:rPr>
          <w:t xml:space="preserve">, 사회 복귀시간, 수술 시간, 진통제 사용량, 합병증 </w:t>
        </w:r>
        <w:proofErr w:type="spellStart"/>
        <w:r w:rsidRPr="00AF5C05">
          <w:rPr>
            <w:rFonts w:eastAsiaTheme="minorHAnsi" w:cs="AdvP8585"/>
            <w:kern w:val="0"/>
            <w:szCs w:val="20"/>
          </w:rPr>
          <w:t>발생자</w:t>
        </w:r>
        <w:proofErr w:type="spellEnd"/>
        <w:r w:rsidRPr="00AF5C05">
          <w:rPr>
            <w:rFonts w:eastAsiaTheme="minorHAnsi" w:cs="AdvP8585"/>
            <w:kern w:val="0"/>
            <w:szCs w:val="20"/>
          </w:rPr>
          <w:t xml:space="preserve"> 수, 재발 환자 수, 절개 길이 등의 수술 주위 여러 수치들을 비교하여 볼 수 있고 (Table 2), 수술 전 후의 통증 정도를 각종 척도를 이용하여 비교하여 볼 수 있다 (Table 3).</w:t>
        </w:r>
      </w:ins>
    </w:p>
    <w:p w:rsidR="00510629" w:rsidRDefault="00510629" w:rsidP="00AF5C05">
      <w:pPr>
        <w:ind w:firstLineChars="100" w:firstLine="200"/>
        <w:rPr>
          <w:rFonts w:eastAsiaTheme="minorHAnsi" w:cs="AdvP8585"/>
          <w:b/>
          <w:kern w:val="0"/>
          <w:szCs w:val="20"/>
        </w:rPr>
        <w:pPrChange w:id="98" w:author="Zepie" w:date="2011-02-17T15:35:00Z">
          <w:pPr/>
        </w:pPrChange>
      </w:pPr>
    </w:p>
    <w:p w:rsidR="00510629" w:rsidRDefault="00510629" w:rsidP="00510629">
      <w:pPr>
        <w:rPr>
          <w:ins w:id="99" w:author="Zepie" w:date="2011-02-17T15:35:00Z"/>
          <w:rFonts w:eastAsiaTheme="minorHAnsi" w:cs="AdvP8585" w:hint="eastAsia"/>
          <w:b/>
          <w:kern w:val="0"/>
          <w:szCs w:val="20"/>
        </w:rPr>
      </w:pPr>
      <w:del w:id="100" w:author="Zepie" w:date="2011-02-17T00:04:00Z">
        <w:r w:rsidRPr="00510629" w:rsidDel="003D77F1">
          <w:rPr>
            <w:rFonts w:eastAsiaTheme="minorHAnsi" w:cs="AdvP8585" w:hint="eastAsia"/>
            <w:b/>
            <w:kern w:val="0"/>
            <w:szCs w:val="20"/>
          </w:rPr>
          <w:delText>수술 기법 상의 비교</w:delText>
        </w:r>
      </w:del>
      <w:ins w:id="101" w:author="Zepie" w:date="2011-02-17T15:33:00Z">
        <w:r w:rsidR="00AF5C05">
          <w:rPr>
            <w:rFonts w:eastAsiaTheme="minorHAnsi" w:cs="AdvP8585" w:hint="eastAsia"/>
            <w:b/>
            <w:kern w:val="0"/>
            <w:szCs w:val="20"/>
          </w:rPr>
          <w:t>각 연구 별 환자 특성</w:t>
        </w:r>
      </w:ins>
    </w:p>
    <w:p w:rsidR="00AF5C05" w:rsidRPr="00FD47AC" w:rsidRDefault="00AF5C05" w:rsidP="00AF5C05">
      <w:pPr>
        <w:wordWrap/>
        <w:adjustRightInd w:val="0"/>
        <w:jc w:val="left"/>
        <w:rPr>
          <w:ins w:id="102" w:author="Zepie" w:date="2011-02-17T15:35:00Z"/>
          <w:rFonts w:asciiTheme="minorEastAsia" w:hAnsiTheme="minorEastAsia"/>
          <w:b/>
          <w:szCs w:val="20"/>
        </w:rPr>
      </w:pPr>
      <w:proofErr w:type="gramStart"/>
      <w:ins w:id="103" w:author="Zepie" w:date="2011-02-17T15:35:00Z">
        <w:r w:rsidRPr="00FD47AC">
          <w:rPr>
            <w:rFonts w:asciiTheme="minorEastAsia" w:hAnsiTheme="minorEastAsia" w:hint="eastAsia"/>
            <w:b/>
            <w:szCs w:val="20"/>
          </w:rPr>
          <w:t xml:space="preserve">Table </w:t>
        </w:r>
        <w:r>
          <w:rPr>
            <w:rFonts w:asciiTheme="minorEastAsia" w:hAnsiTheme="minorEastAsia" w:hint="eastAsia"/>
            <w:b/>
            <w:szCs w:val="20"/>
          </w:rPr>
          <w:t>1</w:t>
        </w:r>
        <w:r w:rsidRPr="00FD47AC">
          <w:rPr>
            <w:rFonts w:asciiTheme="minorEastAsia" w:hAnsiTheme="minorEastAsia" w:hint="eastAsia"/>
            <w:b/>
            <w:szCs w:val="20"/>
          </w:rPr>
          <w:t>.</w:t>
        </w:r>
        <w:proofErr w:type="gramEnd"/>
        <w:r w:rsidRPr="00FD47AC">
          <w:rPr>
            <w:rFonts w:asciiTheme="minorEastAsia" w:hAnsiTheme="minorEastAsia" w:hint="eastAsia"/>
            <w:b/>
            <w:szCs w:val="20"/>
          </w:rPr>
          <w:t xml:space="preserve"> </w:t>
        </w:r>
        <w:r w:rsidRPr="00FD47AC">
          <w:rPr>
            <w:rFonts w:asciiTheme="minorEastAsia" w:hAnsiTheme="minorEastAsia" w:cs="Univers-CondensedBold"/>
            <w:b/>
            <w:bCs/>
            <w:kern w:val="0"/>
            <w:szCs w:val="20"/>
          </w:rPr>
          <w:t>Clinical Characteristics of the Patients</w:t>
        </w:r>
      </w:ins>
    </w:p>
    <w:tbl>
      <w:tblPr>
        <w:tblStyle w:val="10"/>
        <w:tblW w:w="11069" w:type="dxa"/>
        <w:tblLook w:val="04A0"/>
      </w:tblPr>
      <w:tblGrid>
        <w:gridCol w:w="1772"/>
        <w:gridCol w:w="2415"/>
        <w:gridCol w:w="1739"/>
        <w:gridCol w:w="1675"/>
        <w:gridCol w:w="1766"/>
        <w:gridCol w:w="1702"/>
      </w:tblGrid>
      <w:tr w:rsidR="00AF5C05" w:rsidRPr="00FB03B7" w:rsidTr="009069F1">
        <w:trPr>
          <w:gridAfter w:val="1"/>
          <w:cnfStyle w:val="100000000000"/>
          <w:wAfter w:w="1702" w:type="dxa"/>
          <w:trHeight w:val="315"/>
          <w:ins w:id="104" w:author="Zepie" w:date="2011-02-17T15:35:00Z"/>
        </w:trPr>
        <w:tc>
          <w:tcPr>
            <w:cnfStyle w:val="001000000000"/>
            <w:tcW w:w="1772" w:type="dxa"/>
            <w:vMerge w:val="restart"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rPr>
                <w:ins w:id="105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06" w:author="Zepie" w:date="2011-02-17T15:35:00Z">
              <w:r w:rsidRPr="005760C9">
                <w:rPr>
                  <w:rFonts w:asciiTheme="minorEastAsia" w:hAnsiTheme="minorEastAsia" w:cs="Univers-Condensed" w:hint="eastAsia"/>
                  <w:color w:val="auto"/>
                  <w:kern w:val="0"/>
                  <w:sz w:val="18"/>
                  <w:szCs w:val="18"/>
                </w:rPr>
                <w:t xml:space="preserve">Wu X 등 </w:t>
              </w:r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fldChar w:fldCharType="begin"/>
              </w:r>
            </w:ins>
            <w:r w:rsidR="009069F1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instrText xml:space="preserve"> ADDIN EN.CITE &lt;EndNote&gt;&lt;Cite&gt;&lt;Author&gt;Wu&lt;/Author&gt;&lt;Year&gt;2006&lt;/Year&gt;&lt;RecNum&gt;55&lt;/RecNum&gt;&lt;DisplayText&gt;[18]&lt;/DisplayText&gt;&lt;record&gt;&lt;rec-number&gt;55&lt;/rec-number&gt;&lt;foreign-keys&gt;&lt;key app="EN" db-id="99zrxrfa45z5vuefern5ap0la90xx9rzt0xr"&gt;55&lt;/key&gt;&lt;/foreign-keys&gt;&lt;ref-type name="Journal Article"&gt;17&lt;/ref-type&gt;&lt;contributors&gt;&lt;authors&gt;&lt;author&gt;Xiaotao Wu &lt;/author&gt;&lt;author&gt;Suyang Zhuang&lt;/author&gt;&lt;author&gt;Zubin Mao&lt;/author&gt;&lt;author&gt;Hui Chen&lt;/author&gt;&lt;/authors&gt;&lt;/contributors&gt;&lt;titles&gt;&lt;title&gt;Microendoscopic Discectomy for Lumbar Disc Herniation:Surgical Technique and Outcome in 873 Consecutive Cases&lt;/title&gt;&lt;secondary-title&gt;SPINE&lt;/secondary-title&gt;&lt;/titles&gt;&lt;periodical&gt;&lt;full-title&gt;Spine&lt;/full-title&gt;&lt;/periodical&gt;&lt;pages&gt;&lt;style face="normal" font="default" size="100%"&gt;2689&lt;/style&gt;&lt;style face="normal" font="default" charset="136" size="100%"&gt;-2694&lt;/style&gt;&lt;/pages&gt;&lt;volume&gt;31&lt;/volume&gt;&lt;number&gt;23&lt;/number&gt;&lt;dates&gt;&lt;year&gt;2006&lt;/year&gt;&lt;/dates&gt;&lt;urls&gt;&lt;/urls&gt;&lt;/record&gt;&lt;/Cite&gt;&lt;/EndNote&gt;</w:instrText>
            </w:r>
            <w:ins w:id="107" w:author="Zepie" w:date="2011-02-17T15:35:00Z"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fldChar w:fldCharType="separate"/>
              </w:r>
              <w:r w:rsidRPr="005760C9">
                <w:rPr>
                  <w:rFonts w:asciiTheme="minorEastAsia" w:hAnsiTheme="minorEastAsia" w:cs="Univers-Condensed"/>
                  <w:noProof/>
                  <w:color w:val="auto"/>
                  <w:kern w:val="0"/>
                  <w:sz w:val="18"/>
                  <w:szCs w:val="18"/>
                </w:rPr>
                <w:t>[</w:t>
              </w:r>
            </w:ins>
            <w:r w:rsidR="009069F1">
              <w:rPr>
                <w:rFonts w:asciiTheme="minorEastAsia" w:hAnsiTheme="minorEastAsia" w:cs="Univers-Condensed"/>
                <w:noProof/>
                <w:color w:val="auto"/>
                <w:kern w:val="0"/>
                <w:sz w:val="18"/>
                <w:szCs w:val="18"/>
              </w:rPr>
              <w:fldChar w:fldCharType="begin"/>
            </w:r>
            <w:r w:rsidR="009069F1">
              <w:rPr>
                <w:rFonts w:asciiTheme="minorEastAsia" w:hAnsiTheme="minorEastAsia" w:cs="Univers-Condensed"/>
                <w:noProof/>
                <w:color w:val="auto"/>
                <w:kern w:val="0"/>
                <w:sz w:val="18"/>
                <w:szCs w:val="18"/>
              </w:rPr>
              <w:instrText xml:space="preserve"> HYPERLINK  \l "_ENREF_18" \o "Wu, 2006 #55" </w:instrText>
            </w:r>
            <w:r w:rsidR="009069F1">
              <w:rPr>
                <w:rFonts w:asciiTheme="minorEastAsia" w:hAnsiTheme="minorEastAsia" w:cs="Univers-Condensed"/>
                <w:noProof/>
                <w:color w:val="auto"/>
                <w:kern w:val="0"/>
                <w:sz w:val="18"/>
                <w:szCs w:val="18"/>
              </w:rPr>
            </w:r>
            <w:r w:rsidR="009069F1">
              <w:rPr>
                <w:rFonts w:asciiTheme="minorEastAsia" w:hAnsiTheme="minorEastAsia" w:cs="Univers-Condensed"/>
                <w:noProof/>
                <w:color w:val="auto"/>
                <w:kern w:val="0"/>
                <w:sz w:val="18"/>
                <w:szCs w:val="18"/>
              </w:rPr>
              <w:fldChar w:fldCharType="separate"/>
            </w:r>
            <w:ins w:id="108" w:author="Zepie" w:date="2011-02-17T15:35:00Z">
              <w:r w:rsidR="009069F1" w:rsidRPr="005760C9">
                <w:rPr>
                  <w:rFonts w:asciiTheme="minorEastAsia" w:hAnsiTheme="minorEastAsia" w:cs="Univers-Condensed"/>
                  <w:noProof/>
                  <w:color w:val="auto"/>
                  <w:kern w:val="0"/>
                  <w:sz w:val="18"/>
                  <w:szCs w:val="18"/>
                </w:rPr>
                <w:t>18</w:t>
              </w:r>
            </w:ins>
            <w:r w:rsidR="009069F1">
              <w:rPr>
                <w:rFonts w:asciiTheme="minorEastAsia" w:hAnsiTheme="minorEastAsia" w:cs="Univers-Condensed"/>
                <w:noProof/>
                <w:color w:val="auto"/>
                <w:kern w:val="0"/>
                <w:sz w:val="18"/>
                <w:szCs w:val="18"/>
              </w:rPr>
              <w:fldChar w:fldCharType="end"/>
            </w:r>
            <w:ins w:id="109" w:author="Zepie" w:date="2011-02-17T15:35:00Z">
              <w:r w:rsidRPr="005760C9">
                <w:rPr>
                  <w:rFonts w:asciiTheme="minorEastAsia" w:hAnsiTheme="minorEastAsia" w:cs="Univers-Condensed"/>
                  <w:noProof/>
                  <w:color w:val="auto"/>
                  <w:kern w:val="0"/>
                  <w:sz w:val="18"/>
                  <w:szCs w:val="18"/>
                </w:rPr>
                <w:t>]</w:t>
              </w:r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100000000000"/>
              <w:rPr>
                <w:ins w:id="110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100000000000"/>
              <w:rPr>
                <w:ins w:id="111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12" w:author="Zepie" w:date="2011-02-17T15:35:00Z">
              <w:r w:rsidRPr="005760C9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O</w:t>
              </w:r>
              <w:r w:rsidRPr="005760C9">
                <w:rPr>
                  <w:rFonts w:asciiTheme="minorEastAsia" w:hAnsiTheme="minorEastAsia" w:cs="Univers-Condensed" w:hint="eastAsia"/>
                  <w:color w:val="auto"/>
                  <w:kern w:val="0"/>
                  <w:sz w:val="18"/>
                  <w:szCs w:val="18"/>
                </w:rPr>
                <w:t>D</w:t>
              </w:r>
            </w:ins>
          </w:p>
        </w:tc>
        <w:tc>
          <w:tcPr>
            <w:tcW w:w="1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100000000000"/>
              <w:rPr>
                <w:ins w:id="113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14" w:author="Zepie" w:date="2011-02-17T15:35:00Z">
              <w:r w:rsidRPr="005760C9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MED</w:t>
              </w:r>
            </w:ins>
          </w:p>
        </w:tc>
        <w:tc>
          <w:tcPr>
            <w:tcW w:w="17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100000000000"/>
              <w:rPr>
                <w:ins w:id="115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16" w:author="Zepie" w:date="2011-02-17T15:35:00Z">
              <w:r w:rsidRPr="005760C9">
                <w:rPr>
                  <w:rFonts w:asciiTheme="minorEastAsia" w:hAnsiTheme="minorEastAsia" w:cs="Univers-CondensedOblique"/>
                  <w:i/>
                  <w:iCs/>
                  <w:color w:val="auto"/>
                  <w:kern w:val="0"/>
                  <w:sz w:val="18"/>
                  <w:szCs w:val="18"/>
                </w:rPr>
                <w:t>P</w:t>
              </w:r>
            </w:ins>
          </w:p>
        </w:tc>
      </w:tr>
      <w:tr w:rsidR="00AF5C05" w:rsidRPr="00FB03B7" w:rsidTr="009069F1">
        <w:trPr>
          <w:gridAfter w:val="1"/>
          <w:cnfStyle w:val="000000100000"/>
          <w:wAfter w:w="1702" w:type="dxa"/>
          <w:trHeight w:val="315"/>
          <w:ins w:id="117" w:author="Zepie" w:date="2011-02-17T15:35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rPr>
                <w:ins w:id="118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F5C05" w:rsidRPr="00E66A34" w:rsidRDefault="00AF5C05" w:rsidP="009069F1">
            <w:pPr>
              <w:wordWrap/>
              <w:adjustRightInd w:val="0"/>
              <w:cnfStyle w:val="000000100000"/>
              <w:rPr>
                <w:ins w:id="119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120" w:author="Zepie" w:date="2011-02-17T15:35:00Z">
              <w:r w:rsidRPr="00E66A34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No. of cases</w:t>
              </w:r>
            </w:ins>
          </w:p>
        </w:tc>
        <w:tc>
          <w:tcPr>
            <w:tcW w:w="173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100000"/>
              <w:rPr>
                <w:ins w:id="121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122" w:author="Zepie" w:date="2011-02-17T15:35:00Z">
              <w:r w:rsidRPr="005760C9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358</w:t>
              </w:r>
            </w:ins>
          </w:p>
        </w:tc>
        <w:tc>
          <w:tcPr>
            <w:tcW w:w="167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100000"/>
              <w:rPr>
                <w:ins w:id="123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124" w:author="Zepie" w:date="2011-02-17T15:35:00Z">
              <w:r w:rsidRPr="005760C9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873</w:t>
              </w:r>
            </w:ins>
          </w:p>
        </w:tc>
        <w:tc>
          <w:tcPr>
            <w:tcW w:w="176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100000"/>
              <w:rPr>
                <w:ins w:id="125" w:author="Zepie" w:date="2011-02-17T15:35:00Z"/>
                <w:rFonts w:asciiTheme="minorEastAsia" w:hAnsiTheme="minorEastAsia" w:cs="Univers-CondensedOblique"/>
                <w:i/>
                <w:iCs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wAfter w:w="1702" w:type="dxa"/>
          <w:trHeight w:val="340"/>
          <w:ins w:id="126" w:author="Zepie" w:date="2011-02-17T15:35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rPr>
                <w:ins w:id="127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left"/>
              <w:cnfStyle w:val="000000000000"/>
              <w:rPr>
                <w:ins w:id="128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29" w:author="Zepie" w:date="2011-02-17T15:35:00Z"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 xml:space="preserve">Sex (M/F) </w:t>
              </w:r>
            </w:ins>
          </w:p>
        </w:tc>
        <w:tc>
          <w:tcPr>
            <w:tcW w:w="1739" w:type="dxa"/>
            <w:tcBorders>
              <w:top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000000"/>
              <w:rPr>
                <w:ins w:id="130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31" w:author="Zepie" w:date="2011-02-17T15:35:00Z"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230/128</w:t>
              </w:r>
            </w:ins>
          </w:p>
        </w:tc>
        <w:tc>
          <w:tcPr>
            <w:tcW w:w="1675" w:type="dxa"/>
            <w:tcBorders>
              <w:top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000000"/>
              <w:rPr>
                <w:ins w:id="132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33" w:author="Zepie" w:date="2011-02-17T15:35:00Z"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535/338</w:t>
              </w:r>
            </w:ins>
          </w:p>
        </w:tc>
        <w:tc>
          <w:tcPr>
            <w:tcW w:w="1766" w:type="dxa"/>
            <w:tcBorders>
              <w:top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000000"/>
              <w:rPr>
                <w:ins w:id="134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35" w:author="Zepie" w:date="2011-02-17T15:35:00Z">
              <w:r w:rsidRPr="005760C9">
                <w:rPr>
                  <w:rFonts w:asciiTheme="minorEastAsia" w:hAnsiTheme="minorEastAsia" w:cs="Univers-Condensed" w:hint="eastAsia"/>
                  <w:color w:val="auto"/>
                  <w:kern w:val="0"/>
                  <w:sz w:val="18"/>
                  <w:szCs w:val="18"/>
                </w:rPr>
                <w:t>NS</w:t>
              </w:r>
            </w:ins>
          </w:p>
        </w:tc>
      </w:tr>
      <w:tr w:rsidR="00AF5C05" w:rsidRPr="00FB03B7" w:rsidTr="009069F1">
        <w:trPr>
          <w:gridAfter w:val="1"/>
          <w:cnfStyle w:val="000000100000"/>
          <w:wAfter w:w="1702" w:type="dxa"/>
          <w:trHeight w:val="340"/>
          <w:ins w:id="136" w:author="Zepie" w:date="2011-02-17T15:35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rPr>
                <w:ins w:id="137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left"/>
              <w:cnfStyle w:val="000000100000"/>
              <w:rPr>
                <w:ins w:id="138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39" w:author="Zepie" w:date="2011-02-17T15:35:00Z"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Mean age (yr)</w:t>
              </w:r>
            </w:ins>
          </w:p>
        </w:tc>
        <w:tc>
          <w:tcPr>
            <w:tcW w:w="1739" w:type="dxa"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100000"/>
              <w:rPr>
                <w:ins w:id="140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41" w:author="Zepie" w:date="2011-02-17T15:35:00Z"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43.8</w:t>
              </w:r>
            </w:ins>
          </w:p>
        </w:tc>
        <w:tc>
          <w:tcPr>
            <w:tcW w:w="1675" w:type="dxa"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100000"/>
              <w:rPr>
                <w:ins w:id="142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43" w:author="Zepie" w:date="2011-02-17T15:35:00Z"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41.5</w:t>
              </w:r>
            </w:ins>
          </w:p>
        </w:tc>
        <w:tc>
          <w:tcPr>
            <w:tcW w:w="1766" w:type="dxa"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100000"/>
              <w:rPr>
                <w:ins w:id="144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45" w:author="Zepie" w:date="2011-02-17T15:35:00Z"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NS</w:t>
              </w:r>
            </w:ins>
          </w:p>
        </w:tc>
      </w:tr>
      <w:tr w:rsidR="00AF5C05" w:rsidRPr="00FB03B7" w:rsidTr="009069F1">
        <w:trPr>
          <w:gridAfter w:val="1"/>
          <w:wAfter w:w="1702" w:type="dxa"/>
          <w:trHeight w:val="340"/>
          <w:ins w:id="146" w:author="Zepie" w:date="2011-02-17T15:35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rPr>
                <w:ins w:id="147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left"/>
              <w:cnfStyle w:val="000000000000"/>
              <w:rPr>
                <w:ins w:id="148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49" w:author="Zepie" w:date="2011-02-17T15:35:00Z"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Length of symptoms (mo)</w:t>
              </w:r>
            </w:ins>
          </w:p>
        </w:tc>
        <w:tc>
          <w:tcPr>
            <w:tcW w:w="1739" w:type="dxa"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000000"/>
              <w:rPr>
                <w:ins w:id="150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51" w:author="Zepie" w:date="2011-02-17T15:35:00Z"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4.8</w:t>
              </w:r>
            </w:ins>
          </w:p>
        </w:tc>
        <w:tc>
          <w:tcPr>
            <w:tcW w:w="1675" w:type="dxa"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000000"/>
              <w:rPr>
                <w:ins w:id="152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53" w:author="Zepie" w:date="2011-02-17T15:35:00Z"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5.3</w:t>
              </w:r>
            </w:ins>
          </w:p>
        </w:tc>
        <w:tc>
          <w:tcPr>
            <w:tcW w:w="1766" w:type="dxa"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000000"/>
              <w:rPr>
                <w:ins w:id="154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55" w:author="Zepie" w:date="2011-02-17T15:35:00Z"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NS</w:t>
              </w:r>
            </w:ins>
          </w:p>
        </w:tc>
      </w:tr>
      <w:tr w:rsidR="00AF5C05" w:rsidRPr="00FB03B7" w:rsidTr="009069F1">
        <w:trPr>
          <w:gridAfter w:val="1"/>
          <w:cnfStyle w:val="000000100000"/>
          <w:wAfter w:w="1702" w:type="dxa"/>
          <w:trHeight w:val="340"/>
          <w:ins w:id="156" w:author="Zepie" w:date="2011-02-17T15:35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rPr>
                <w:ins w:id="157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left"/>
              <w:cnfStyle w:val="000000100000"/>
              <w:rPr>
                <w:ins w:id="158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59" w:author="Zepie" w:date="2011-02-17T15:35:00Z"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Disc level</w:t>
              </w:r>
            </w:ins>
          </w:p>
        </w:tc>
        <w:tc>
          <w:tcPr>
            <w:tcW w:w="1739" w:type="dxa"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100000"/>
              <w:rPr>
                <w:ins w:id="160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75" w:type="dxa"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100000"/>
              <w:rPr>
                <w:ins w:id="161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100000"/>
              <w:rPr>
                <w:ins w:id="162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63" w:author="Zepie" w:date="2011-02-17T15:35:00Z"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NS</w:t>
              </w:r>
            </w:ins>
          </w:p>
        </w:tc>
      </w:tr>
      <w:tr w:rsidR="00AF5C05" w:rsidRPr="00FB03B7" w:rsidTr="009069F1">
        <w:trPr>
          <w:gridAfter w:val="1"/>
          <w:wAfter w:w="1702" w:type="dxa"/>
          <w:trHeight w:val="227"/>
          <w:ins w:id="164" w:author="Zepie" w:date="2011-02-17T15:35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rPr>
                <w:ins w:id="165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000000"/>
              <w:rPr>
                <w:ins w:id="166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67" w:author="Zepie" w:date="2011-02-17T15:35:00Z"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L3–L4</w:t>
              </w:r>
            </w:ins>
          </w:p>
        </w:tc>
        <w:tc>
          <w:tcPr>
            <w:tcW w:w="1739" w:type="dxa"/>
            <w:tcBorders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000000"/>
              <w:rPr>
                <w:ins w:id="168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69" w:author="Zepie" w:date="2011-02-17T15:35:00Z">
              <w:r w:rsidRPr="005760C9">
                <w:rPr>
                  <w:rFonts w:asciiTheme="minorEastAsia" w:hAnsiTheme="minorEastAsia" w:cs="Univers-Condensed" w:hint="eastAsia"/>
                  <w:color w:val="auto"/>
                  <w:kern w:val="0"/>
                  <w:sz w:val="18"/>
                  <w:szCs w:val="18"/>
                </w:rPr>
                <w:t>8</w:t>
              </w:r>
            </w:ins>
          </w:p>
        </w:tc>
        <w:tc>
          <w:tcPr>
            <w:tcW w:w="1675" w:type="dxa"/>
            <w:tcBorders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000000"/>
              <w:rPr>
                <w:ins w:id="170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71" w:author="Zepie" w:date="2011-02-17T15:35:00Z"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15</w:t>
              </w:r>
            </w:ins>
          </w:p>
        </w:tc>
        <w:tc>
          <w:tcPr>
            <w:tcW w:w="1766" w:type="dxa"/>
            <w:tcBorders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000000"/>
              <w:rPr>
                <w:ins w:id="172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cnfStyle w:val="000000100000"/>
          <w:wAfter w:w="1702" w:type="dxa"/>
          <w:trHeight w:val="227"/>
          <w:ins w:id="173" w:author="Zepie" w:date="2011-02-17T15:35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rPr>
                <w:ins w:id="174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100000"/>
              <w:rPr>
                <w:ins w:id="175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76" w:author="Zepie" w:date="2011-02-17T15:35:00Z">
              <w:r w:rsidRPr="00F1503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L4–L5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100000"/>
              <w:rPr>
                <w:ins w:id="177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78" w:author="Zepie" w:date="2011-02-17T15:35:00Z">
              <w:r w:rsidRPr="00F1503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162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100000"/>
              <w:rPr>
                <w:ins w:id="179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80" w:author="Zepie" w:date="2011-02-17T15:35:00Z">
              <w:r w:rsidRPr="00F1503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417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jc w:val="center"/>
              <w:cnfStyle w:val="000000100000"/>
              <w:rPr>
                <w:ins w:id="181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wAfter w:w="1702" w:type="dxa"/>
          <w:trHeight w:val="227"/>
          <w:ins w:id="182" w:author="Zepie" w:date="2011-02-17T15:35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rPr>
                <w:ins w:id="183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000000"/>
              <w:rPr>
                <w:ins w:id="184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185" w:author="Zepie" w:date="2011-02-17T15:35:00Z">
              <w:r w:rsidRPr="005760C9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 xml:space="preserve">L5–S1  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000000"/>
              <w:rPr>
                <w:ins w:id="186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187" w:author="Zepie" w:date="2011-02-17T15:35:00Z">
              <w:r w:rsidRPr="005760C9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215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000000"/>
              <w:rPr>
                <w:ins w:id="188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189" w:author="Zepie" w:date="2011-02-17T15:35:00Z">
              <w:r w:rsidRPr="005760C9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498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jc w:val="center"/>
              <w:cnfStyle w:val="000000000000"/>
              <w:rPr>
                <w:ins w:id="190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cnfStyle w:val="000000100000"/>
          <w:wAfter w:w="1702" w:type="dxa"/>
          <w:trHeight w:val="340"/>
          <w:ins w:id="191" w:author="Zepie" w:date="2011-02-17T15:35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rPr>
                <w:ins w:id="192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cnfStyle w:val="000000100000"/>
              <w:rPr>
                <w:ins w:id="193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194" w:author="Zepie" w:date="2011-02-17T15:35:00Z"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 xml:space="preserve">Location of </w:t>
              </w:r>
              <w:proofErr w:type="spellStart"/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herniation</w:t>
              </w:r>
              <w:proofErr w:type="spellEnd"/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100000"/>
              <w:rPr>
                <w:ins w:id="195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100000"/>
              <w:rPr>
                <w:ins w:id="196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jc w:val="center"/>
              <w:cnfStyle w:val="000000100000"/>
              <w:rPr>
                <w:ins w:id="197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198" w:author="Zepie" w:date="2011-02-17T15:35:00Z"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NS</w:t>
              </w:r>
            </w:ins>
          </w:p>
        </w:tc>
      </w:tr>
      <w:tr w:rsidR="00AF5C05" w:rsidRPr="00FB03B7" w:rsidTr="009069F1">
        <w:trPr>
          <w:gridAfter w:val="1"/>
          <w:wAfter w:w="1702" w:type="dxa"/>
          <w:trHeight w:val="227"/>
          <w:ins w:id="199" w:author="Zepie" w:date="2011-02-17T15:35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rPr>
                <w:ins w:id="200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000000"/>
              <w:rPr>
                <w:ins w:id="201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202" w:author="Zepie" w:date="2011-02-17T15:35:00Z">
              <w:r w:rsidRPr="00F1503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Central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000000"/>
              <w:rPr>
                <w:ins w:id="203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204" w:author="Zepie" w:date="2011-02-17T15:35:00Z">
              <w:r w:rsidRPr="00F1503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73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000000"/>
              <w:rPr>
                <w:ins w:id="205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206" w:author="Zepie" w:date="2011-02-17T15:35:00Z">
              <w:r w:rsidRPr="00F1503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162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jc w:val="center"/>
              <w:cnfStyle w:val="000000000000"/>
              <w:rPr>
                <w:ins w:id="207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cnfStyle w:val="000000100000"/>
          <w:wAfter w:w="1702" w:type="dxa"/>
          <w:trHeight w:val="227"/>
          <w:ins w:id="208" w:author="Zepie" w:date="2011-02-17T15:35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rPr>
                <w:ins w:id="209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100000"/>
              <w:rPr>
                <w:ins w:id="210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proofErr w:type="spellStart"/>
            <w:ins w:id="211" w:author="Zepie" w:date="2011-02-17T15:35:00Z">
              <w:r w:rsidRPr="00F1503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Paramedian</w:t>
              </w:r>
              <w:proofErr w:type="spellEnd"/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100000"/>
              <w:rPr>
                <w:ins w:id="212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213" w:author="Zepie" w:date="2011-02-17T15:35:00Z">
              <w:r w:rsidRPr="00F1503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281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100000"/>
              <w:rPr>
                <w:ins w:id="214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215" w:author="Zepie" w:date="2011-02-17T15:35:00Z">
              <w:r w:rsidRPr="00F1503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710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jc w:val="center"/>
              <w:cnfStyle w:val="000000100000"/>
              <w:rPr>
                <w:ins w:id="216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wAfter w:w="1702" w:type="dxa"/>
          <w:trHeight w:val="227"/>
          <w:ins w:id="217" w:author="Zepie" w:date="2011-02-17T15:35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rPr>
                <w:ins w:id="218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000000"/>
              <w:rPr>
                <w:ins w:id="219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220" w:author="Zepie" w:date="2011-02-17T15:35:00Z">
              <w:r w:rsidRPr="005760C9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 xml:space="preserve">Far lateral  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000000"/>
              <w:rPr>
                <w:ins w:id="221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222" w:author="Zepie" w:date="2011-02-17T15:35:00Z">
              <w:r w:rsidRPr="005760C9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31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000000"/>
              <w:rPr>
                <w:ins w:id="223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224" w:author="Zepie" w:date="2011-02-17T15:35:00Z">
              <w:r w:rsidRPr="005760C9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58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jc w:val="center"/>
              <w:cnfStyle w:val="000000000000"/>
              <w:rPr>
                <w:ins w:id="225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cnfStyle w:val="000000100000"/>
          <w:wAfter w:w="1702" w:type="dxa"/>
          <w:trHeight w:val="340"/>
          <w:ins w:id="226" w:author="Zepie" w:date="2011-02-17T15:35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rPr>
                <w:ins w:id="227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cnfStyle w:val="000000100000"/>
              <w:rPr>
                <w:ins w:id="228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229" w:author="Zepie" w:date="2011-02-17T15:35:00Z"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 xml:space="preserve">Mean follow-up (mo) 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100000"/>
              <w:rPr>
                <w:ins w:id="230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231" w:author="Zepie" w:date="2011-02-17T15:35:00Z"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31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100000"/>
              <w:rPr>
                <w:ins w:id="232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233" w:author="Zepie" w:date="2011-02-17T15:35:00Z"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28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jc w:val="center"/>
              <w:cnfStyle w:val="000000100000"/>
              <w:rPr>
                <w:ins w:id="234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235" w:author="Zepie" w:date="2011-02-17T15:35:00Z"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NS</w:t>
              </w:r>
            </w:ins>
          </w:p>
        </w:tc>
      </w:tr>
      <w:tr w:rsidR="00AF5C05" w:rsidRPr="00FB03B7" w:rsidTr="009069F1">
        <w:trPr>
          <w:gridAfter w:val="1"/>
          <w:wAfter w:w="1702" w:type="dxa"/>
          <w:trHeight w:val="168"/>
          <w:ins w:id="236" w:author="Zepie" w:date="2011-02-17T15:35:00Z"/>
        </w:trPr>
        <w:tc>
          <w:tcPr>
            <w:cnfStyle w:val="001000000000"/>
            <w:tcW w:w="17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rPr>
                <w:ins w:id="237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cnfStyle w:val="000000000000"/>
              <w:rPr>
                <w:ins w:id="238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239" w:author="Zepie" w:date="2011-02-17T15:35:00Z"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C</w:t>
              </w:r>
              <w:r w:rsidRPr="005760C9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t>omplete follow-up</w:t>
              </w:r>
            </w:ins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000000"/>
              <w:rPr>
                <w:ins w:id="240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241" w:author="Zepie" w:date="2011-02-17T15:35:00Z">
              <w:r w:rsidRPr="005760C9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t>350(98%)</w:t>
              </w:r>
            </w:ins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000000"/>
              <w:rPr>
                <w:ins w:id="242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243" w:author="Zepie" w:date="2011-02-17T15:35:00Z">
              <w:r w:rsidRPr="005760C9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t>821(94%)</w:t>
              </w:r>
            </w:ins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jc w:val="center"/>
              <w:cnfStyle w:val="000000000000"/>
              <w:rPr>
                <w:ins w:id="244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cnfStyle w:val="000000100000"/>
          <w:wAfter w:w="1702" w:type="dxa"/>
          <w:trHeight w:val="156"/>
          <w:ins w:id="245" w:author="Zepie" w:date="2011-02-17T15:35:00Z"/>
        </w:trPr>
        <w:tc>
          <w:tcPr>
            <w:cnfStyle w:val="001000000000"/>
            <w:tcW w:w="177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246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247" w:author="Zepie" w:date="2011-02-17T15:35:00Z">
              <w:r w:rsidRPr="00FB03B7">
                <w:rPr>
                  <w:rFonts w:asciiTheme="minorEastAsia" w:hAnsiTheme="minorEastAsia"/>
                  <w:noProof/>
                  <w:color w:val="auto"/>
                  <w:sz w:val="18"/>
                  <w:szCs w:val="18"/>
                </w:rPr>
                <w:t>Jin KM</w:t>
              </w:r>
              <w:r w:rsidRPr="00FB03B7">
                <w:rPr>
                  <w:rFonts w:asciiTheme="minorEastAsia" w:hAnsiTheme="minorEastAsia" w:hint="eastAsia"/>
                  <w:noProof/>
                  <w:color w:val="auto"/>
                  <w:sz w:val="18"/>
                  <w:szCs w:val="18"/>
                </w:rPr>
                <w:t xml:space="preserve"> 등 </w:t>
              </w:r>
              <w:r w:rsidRPr="00FB03B7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begin"/>
              </w:r>
            </w:ins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ADDIN EN.CITE &lt;EndNote&gt;&lt;Cite&gt;&lt;Author&gt;Jin&lt;/Author&gt;&lt;Year&gt;2007&lt;/Year&gt;&lt;RecNum&gt;59&lt;/RecNum&gt;&lt;DisplayText&gt;[19]&lt;/DisplayText&gt;&lt;record&gt;&lt;rec-number&gt;59&lt;/rec-number&gt;&lt;foreign-keys&gt;&lt;key app="EN" db-id="99zrxrfa45z5vuefern5ap0la90xx9rzt0xr"&gt;59&lt;/key&gt;&lt;/foreign-keys&gt;&lt;ref-type name="Journal Article"&gt;17&lt;/ref-type&gt;&lt;contributors&gt;&lt;authors&gt;&lt;author&gt;Kim Myung Jin&lt;/author&gt;&lt;author&gt;Lee Sun Ho&lt;/author&gt;&lt;author&gt;Jung Eul Soo&lt;/author&gt;&lt;author&gt;Son Byong Gil&lt;/author&gt;&lt;author&gt;Choi Eun Seok&lt;/author&gt;&lt;author&gt;Shin Jong Hyun&lt;/author&gt;&lt;author&gt;Sung Joo Kyung&lt;/author&gt;&lt;author&gt;Chi Yong Chul&lt;/author&gt;&lt;/authors&gt;&lt;/contributors&gt;&lt;titles&gt;&lt;title&gt;Targeted percutaneous transforaminal endoscopic diskectomy in 295 patients: comparison with results of microscopic diskectomy&lt;/title&gt;&lt;secondary-title&gt;Surgical Neurology&lt;/secondary-title&gt;&lt;/titles&gt;&lt;periodical&gt;&lt;full-title&gt;Surgical Neurology&lt;/full-title&gt;&lt;/periodical&gt;&lt;pages&gt;&lt;style face="normal" font="default" size="100%"&gt;623&lt;/style&gt;&lt;style face="normal" font="default" charset="136" size="100%"&gt;- 631&lt;/style&gt;&lt;/pages&gt;&lt;volume&gt;68&lt;/volume&gt;&lt;dates&gt;&lt;year&gt;2007&lt;/year&gt;&lt;/dates&gt;&lt;urls&gt;&lt;/urls&gt;&lt;/record&gt;&lt;/Cite&gt;&lt;/EndNote&gt;</w:instrText>
            </w:r>
            <w:ins w:id="248" w:author="Zepie" w:date="2011-02-17T15:35:00Z">
              <w:r w:rsidRPr="00FB03B7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separate"/>
              </w:r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[</w:t>
              </w:r>
            </w:ins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HYPERLINK  \l "_ENREF_19" \o "Jin, 2007 #59" </w:instrText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ins w:id="249" w:author="Zepie" w:date="2011-02-17T15:35:00Z">
              <w:r w:rsidR="009069F1">
                <w:rPr>
                  <w:rFonts w:asciiTheme="minorEastAsia" w:hAnsiTheme="minorEastAsia"/>
                  <w:noProof/>
                  <w:sz w:val="18"/>
                  <w:szCs w:val="18"/>
                </w:rPr>
                <w:t>19</w:t>
              </w:r>
            </w:ins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  <w:ins w:id="250" w:author="Zepie" w:date="2011-02-17T15:35:00Z"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]</w:t>
              </w:r>
              <w:r w:rsidRPr="00FB03B7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100000"/>
              <w:rPr>
                <w:ins w:id="251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100000"/>
              <w:rPr>
                <w:ins w:id="252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253" w:author="Zepie" w:date="2011-02-17T15:35:00Z">
              <w:r w:rsidRPr="00E9344E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OD</w:t>
              </w:r>
            </w:ins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100000"/>
              <w:rPr>
                <w:ins w:id="254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255" w:author="Zepie" w:date="2011-02-17T15:35:00Z">
              <w:r w:rsidRPr="00E9344E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MED</w:t>
              </w:r>
            </w:ins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100000"/>
              <w:rPr>
                <w:ins w:id="256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wAfter w:w="1702" w:type="dxa"/>
          <w:trHeight w:val="151"/>
          <w:ins w:id="257" w:author="Zepie" w:date="2011-02-17T15:35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258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cnfStyle w:val="000000000000"/>
              <w:rPr>
                <w:ins w:id="259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260" w:author="Zepie" w:date="2011-02-17T15:35:00Z"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No. of cases</w:t>
              </w:r>
            </w:ins>
          </w:p>
        </w:tc>
        <w:tc>
          <w:tcPr>
            <w:tcW w:w="173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000000"/>
              <w:rPr>
                <w:ins w:id="261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262" w:author="Zepie" w:date="2011-02-17T15:35:00Z">
              <w:r w:rsidRPr="00E9344E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614</w:t>
              </w:r>
            </w:ins>
          </w:p>
        </w:tc>
        <w:tc>
          <w:tcPr>
            <w:tcW w:w="167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000000"/>
              <w:rPr>
                <w:ins w:id="263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264" w:author="Zepie" w:date="2011-02-17T15:35:00Z">
              <w:r w:rsidRPr="00E9344E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301</w:t>
              </w:r>
            </w:ins>
          </w:p>
        </w:tc>
        <w:tc>
          <w:tcPr>
            <w:tcW w:w="176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000000"/>
              <w:rPr>
                <w:ins w:id="265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cnfStyle w:val="000000100000"/>
          <w:trHeight w:val="42"/>
          <w:ins w:id="266" w:author="Zepie" w:date="2011-02-17T15:35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267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cnfStyle w:val="000000100000"/>
              <w:rPr>
                <w:ins w:id="268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269" w:author="Zepie" w:date="2011-02-17T15:35:00Z"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Sex (M</w:t>
              </w:r>
              <w:r>
                <w:rPr>
                  <w:rFonts w:asciiTheme="minorEastAsia" w:hAnsiTheme="minorEastAsia" w:cs="AdvTT5843c571" w:hint="eastAsia"/>
                  <w:kern w:val="0"/>
                  <w:sz w:val="18"/>
                  <w:szCs w:val="18"/>
                </w:rPr>
                <w:t xml:space="preserve"> </w:t>
              </w:r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: F)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100000"/>
              <w:rPr>
                <w:ins w:id="270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271" w:author="Zepie" w:date="2011-02-17T15:35:00Z"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392</w:t>
              </w:r>
              <w:r>
                <w:rPr>
                  <w:rFonts w:asciiTheme="minorEastAsia" w:hAnsiTheme="minorEastAsia" w:cs="AdvTT5843c571" w:hint="eastAsia"/>
                  <w:kern w:val="0"/>
                  <w:sz w:val="18"/>
                  <w:szCs w:val="18"/>
                </w:rPr>
                <w:t xml:space="preserve"> </w:t>
              </w:r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:</w:t>
              </w:r>
              <w:r>
                <w:rPr>
                  <w:rFonts w:asciiTheme="minorEastAsia" w:hAnsiTheme="minorEastAsia" w:cs="AdvTT5843c571" w:hint="eastAsia"/>
                  <w:kern w:val="0"/>
                  <w:sz w:val="18"/>
                  <w:szCs w:val="18"/>
                </w:rPr>
                <w:t xml:space="preserve"> </w:t>
              </w:r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215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100000"/>
              <w:rPr>
                <w:ins w:id="272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273" w:author="Zepie" w:date="2011-02-17T15:35:00Z"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188</w:t>
              </w:r>
              <w:r>
                <w:rPr>
                  <w:rFonts w:asciiTheme="minorEastAsia" w:hAnsiTheme="minorEastAsia" w:cs="AdvTT5843c571" w:hint="eastAsia"/>
                  <w:kern w:val="0"/>
                  <w:sz w:val="18"/>
                  <w:szCs w:val="18"/>
                </w:rPr>
                <w:t xml:space="preserve"> </w:t>
              </w:r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:</w:t>
              </w:r>
              <w:r>
                <w:rPr>
                  <w:rFonts w:asciiTheme="minorEastAsia" w:hAnsiTheme="minorEastAsia" w:cs="AdvTT5843c571" w:hint="eastAsia"/>
                  <w:kern w:val="0"/>
                  <w:sz w:val="18"/>
                  <w:szCs w:val="18"/>
                </w:rPr>
                <w:t xml:space="preserve"> </w:t>
              </w:r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107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100000"/>
              <w:rPr>
                <w:ins w:id="274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100000"/>
              <w:rPr>
                <w:ins w:id="275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trHeight w:val="316"/>
          <w:ins w:id="276" w:author="Zepie" w:date="2011-02-17T15:35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277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cnfStyle w:val="000000000000"/>
              <w:rPr>
                <w:ins w:id="278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279" w:author="Zepie" w:date="2011-02-17T15:35:00Z"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 xml:space="preserve">Age (y) 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000000"/>
              <w:rPr>
                <w:ins w:id="280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281" w:author="Zepie" w:date="2011-02-17T15:35:00Z"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44.4 (17-80)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000000"/>
              <w:rPr>
                <w:ins w:id="282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283" w:author="Zepie" w:date="2011-02-17T15:35:00Z"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34.9 (13-83)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000000"/>
              <w:rPr>
                <w:ins w:id="284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000000"/>
              <w:rPr>
                <w:ins w:id="285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cnfStyle w:val="000000100000"/>
          <w:trHeight w:val="39"/>
          <w:ins w:id="286" w:author="Zepie" w:date="2011-02-17T15:35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287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cnfStyle w:val="000000100000"/>
              <w:rPr>
                <w:ins w:id="288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ins w:id="289" w:author="Zepie" w:date="2011-02-17T15:35:00Z"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Level of surgery (%)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100000"/>
              <w:rPr>
                <w:ins w:id="290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100000"/>
              <w:rPr>
                <w:ins w:id="291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100000"/>
              <w:rPr>
                <w:ins w:id="292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100000"/>
              <w:rPr>
                <w:ins w:id="293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trHeight w:val="39"/>
          <w:ins w:id="294" w:author="Zepie" w:date="2011-02-17T15:35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295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000000"/>
              <w:rPr>
                <w:ins w:id="296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ins w:id="297" w:author="Zepie" w:date="2011-02-17T15:35:00Z"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L1-2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000000"/>
              <w:rPr>
                <w:ins w:id="298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299" w:author="Zepie" w:date="2011-02-17T15:35:00Z"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4 (0.7)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000000"/>
              <w:rPr>
                <w:ins w:id="300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301" w:author="Zepie" w:date="2011-02-17T15:35:00Z"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3 (1.0)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000000"/>
              <w:rPr>
                <w:ins w:id="302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000000"/>
              <w:rPr>
                <w:ins w:id="303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cnfStyle w:val="000000100000"/>
          <w:trHeight w:val="39"/>
          <w:ins w:id="304" w:author="Zepie" w:date="2011-02-17T15:35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305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100000"/>
              <w:rPr>
                <w:ins w:id="306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ins w:id="307" w:author="Zepie" w:date="2011-02-17T15:35:00Z"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L2-3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100000"/>
              <w:rPr>
                <w:ins w:id="308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309" w:author="Zepie" w:date="2011-02-17T15:35:00Z"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17 (2.2)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100000"/>
              <w:rPr>
                <w:ins w:id="310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311" w:author="Zepie" w:date="2011-02-17T15:35:00Z"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3 (1.0)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100000"/>
              <w:rPr>
                <w:ins w:id="312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100000"/>
              <w:rPr>
                <w:ins w:id="313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trHeight w:val="39"/>
          <w:ins w:id="314" w:author="Zepie" w:date="2011-02-17T15:35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315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000000"/>
              <w:rPr>
                <w:ins w:id="316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ins w:id="317" w:author="Zepie" w:date="2011-02-17T15:35:00Z"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L3-4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000000"/>
              <w:rPr>
                <w:ins w:id="318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319" w:author="Zepie" w:date="2011-02-17T15:35:00Z"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32 (5.4)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000000"/>
              <w:rPr>
                <w:ins w:id="320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321" w:author="Zepie" w:date="2011-02-17T15:35:00Z"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17 (5.8)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000000"/>
              <w:rPr>
                <w:ins w:id="322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000000"/>
              <w:rPr>
                <w:ins w:id="323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cnfStyle w:val="000000100000"/>
          <w:trHeight w:val="180"/>
          <w:ins w:id="324" w:author="Zepie" w:date="2011-02-17T15:35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325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100000"/>
              <w:rPr>
                <w:ins w:id="326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ins w:id="327" w:author="Zepie" w:date="2011-02-17T15:35:00Z"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L4-5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100000"/>
              <w:rPr>
                <w:ins w:id="328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329" w:author="Zepie" w:date="2011-02-17T15:35:00Z"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325 (57.2)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100000"/>
              <w:rPr>
                <w:ins w:id="330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331" w:author="Zepie" w:date="2011-02-17T15:35:00Z"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191 (64.7)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100000"/>
              <w:rPr>
                <w:ins w:id="332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100000"/>
              <w:rPr>
                <w:ins w:id="333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trHeight w:val="39"/>
          <w:ins w:id="334" w:author="Zepie" w:date="2011-02-17T15:35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335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000000"/>
              <w:rPr>
                <w:ins w:id="336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ins w:id="337" w:author="Zepie" w:date="2011-02-17T15:35:00Z"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L5-S1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000000"/>
              <w:rPr>
                <w:ins w:id="338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339" w:author="Zepie" w:date="2011-02-17T15:35:00Z"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229 (34.4)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000000"/>
              <w:rPr>
                <w:ins w:id="340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341" w:author="Zepie" w:date="2011-02-17T15:35:00Z"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81 (27.5)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000000"/>
              <w:rPr>
                <w:ins w:id="342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000000"/>
              <w:rPr>
                <w:ins w:id="343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cnfStyle w:val="000000100000"/>
          <w:wAfter w:w="1702" w:type="dxa"/>
          <w:trHeight w:val="151"/>
          <w:ins w:id="344" w:author="Zepie" w:date="2011-02-17T15:35:00Z"/>
        </w:trPr>
        <w:tc>
          <w:tcPr>
            <w:cnfStyle w:val="001000000000"/>
            <w:tcW w:w="17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345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cnfStyle w:val="000000100000"/>
              <w:rPr>
                <w:ins w:id="346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ins w:id="347" w:author="Zepie" w:date="2011-02-17T15:35:00Z">
              <w:r w:rsidRPr="00E9344E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C</w:t>
              </w:r>
              <w:r w:rsidRPr="00E9344E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t>omplete follow-up</w:t>
              </w:r>
              <w:r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t xml:space="preserve"> (n)</w:t>
              </w:r>
            </w:ins>
          </w:p>
        </w:tc>
        <w:tc>
          <w:tcPr>
            <w:tcW w:w="173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100000"/>
              <w:rPr>
                <w:ins w:id="348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349" w:author="Zepie" w:date="2011-02-17T15:35:00Z">
              <w:r w:rsidRPr="00E9344E">
                <w:rPr>
                  <w:rFonts w:asciiTheme="minorEastAsia" w:hAnsiTheme="minorEastAsia" w:cs="Univers-Condensed" w:hint="eastAsia"/>
                  <w:bCs/>
                  <w:kern w:val="0"/>
                  <w:sz w:val="18"/>
                  <w:szCs w:val="18"/>
                </w:rPr>
                <w:t>607</w:t>
              </w:r>
            </w:ins>
          </w:p>
        </w:tc>
        <w:tc>
          <w:tcPr>
            <w:tcW w:w="167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100000"/>
              <w:rPr>
                <w:ins w:id="350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351" w:author="Zepie" w:date="2011-02-17T15:35:00Z">
              <w:r w:rsidRPr="00E9344E">
                <w:rPr>
                  <w:rFonts w:asciiTheme="minorEastAsia" w:hAnsiTheme="minorEastAsia" w:cs="Univers-Condensed" w:hint="eastAsia"/>
                  <w:bCs/>
                  <w:kern w:val="0"/>
                  <w:sz w:val="18"/>
                  <w:szCs w:val="18"/>
                </w:rPr>
                <w:t>295</w:t>
              </w:r>
            </w:ins>
          </w:p>
        </w:tc>
        <w:tc>
          <w:tcPr>
            <w:tcW w:w="176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100000"/>
              <w:rPr>
                <w:ins w:id="352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wAfter w:w="1702" w:type="dxa"/>
          <w:trHeight w:val="315"/>
          <w:ins w:id="353" w:author="Zepie" w:date="2011-02-17T15:35:00Z"/>
        </w:trPr>
        <w:tc>
          <w:tcPr>
            <w:cnfStyle w:val="001000000000"/>
            <w:tcW w:w="177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354" w:author="Zepie" w:date="2011-02-17T15:35:00Z"/>
                <w:rFonts w:ascii="맑은 고딕" w:eastAsia="맑은 고딕" w:hAnsi="맑은 고딕"/>
                <w:noProof/>
              </w:rPr>
            </w:pPr>
            <w:ins w:id="355" w:author="Zepie" w:date="2011-02-17T15:35:00Z">
              <w:r w:rsidRPr="005809F3">
                <w:rPr>
                  <w:rFonts w:ascii="맑은 고딕" w:eastAsia="맑은 고딕" w:hAnsi="맑은 고딕"/>
                  <w:noProof/>
                </w:rPr>
                <w:t>Orlando R</w:t>
              </w:r>
              <w:r>
                <w:rPr>
                  <w:rFonts w:ascii="맑은 고딕" w:eastAsia="맑은 고딕" w:hAnsi="맑은 고딕" w:hint="eastAsia"/>
                  <w:noProof/>
                </w:rPr>
                <w:t xml:space="preserve"> 등 </w:t>
              </w:r>
              <w:r>
                <w:rPr>
                  <w:rFonts w:ascii="맑은 고딕" w:eastAsia="맑은 고딕" w:hAnsi="맑은 고딕"/>
                  <w:noProof/>
                </w:rPr>
                <w:fldChar w:fldCharType="begin"/>
              </w:r>
              <w:r>
                <w:rPr>
                  <w:rFonts w:ascii="맑은 고딕" w:eastAsia="맑은 고딕" w:hAnsi="맑은 고딕"/>
                  <w:noProof/>
                </w:rPr>
                <w:instrText xml:space="preserve"> ADDIN EN.CITE &lt;EndNote&gt;&lt;Cite&gt;&lt;Author&gt;Orlando&lt;/Author&gt;&lt;Year&gt;2007&lt;/Year&gt;&lt;RecNum&gt;15&lt;/RecNum&gt;&lt;DisplayText&gt;[20]&lt;/DisplayText&gt;&lt;record&gt;&lt;rec-number&gt;15&lt;/rec-number&gt;&lt;foreign-keys&gt;&lt;key app="EN" db-id="frxx5e2zswf5wyeww515dxzp9d5weda2ev2e"&gt;15&lt;/key&gt;&lt;/foreign-keys&gt;&lt;ref-type name="Journal Article"&gt;17&lt;/ref-type&gt;&lt;contributors&gt;&lt;authors&gt;&lt;author&gt;Righesso Orlando&lt;/author&gt;&lt;author&gt;Falavigna Asdrubal&lt;/author&gt;&lt;author&gt;Avanzi Osmar&lt;/author&gt;&lt;/authors&gt;&lt;/contributors&gt;&lt;titles&gt;&lt;title&gt;Comparison of Open Discectomy With Microendoscopic Discectomy in Lumbar Disc Herniations : Results of A Randomized Controlled Trial&lt;/title&gt;&lt;secondary-title&gt;Neurosurgery &lt;/secondary-title&gt;&lt;/titles&gt;&lt;periodical&gt;&lt;full-title&gt;Neurosurgery&lt;/full-title&gt;&lt;abbr-1&gt;Neurosurgery&lt;/abbr-1&gt;&lt;abbr-2&gt;Neurosurgery&lt;/abbr-2&gt;&lt;/periodical&gt;&lt;pages&gt;&lt;style face="normal" font="default" size="100%"&gt;545&lt;/style&gt;&lt;style face="normal" font="default" charset="136" size="100%"&gt;-549&lt;/style&gt;&lt;/pages&gt;&lt;volume&gt;61&lt;/volume&gt;&lt;dates&gt;&lt;year&gt;&lt;style face="normal" font="default" charset="136" size="100%"&gt;2007&lt;/style&gt;&lt;/year&gt;&lt;/dates&gt;&lt;urls&gt;&lt;/urls&gt;&lt;/record&gt;&lt;/Cite&gt;&lt;/EndNote&gt;</w:instrText>
              </w:r>
              <w:r>
                <w:rPr>
                  <w:rFonts w:ascii="맑은 고딕" w:eastAsia="맑은 고딕" w:hAnsi="맑은 고딕"/>
                  <w:noProof/>
                </w:rPr>
                <w:fldChar w:fldCharType="separate"/>
              </w:r>
              <w:r>
                <w:rPr>
                  <w:rFonts w:ascii="맑은 고딕" w:eastAsia="맑은 고딕" w:hAnsi="맑은 고딕"/>
                  <w:noProof/>
                </w:rPr>
                <w:t>[</w:t>
              </w:r>
            </w:ins>
            <w:r w:rsidR="009069F1">
              <w:rPr>
                <w:rFonts w:ascii="맑은 고딕" w:eastAsia="맑은 고딕" w:hAnsi="맑은 고딕"/>
                <w:noProof/>
              </w:rPr>
              <w:fldChar w:fldCharType="begin"/>
            </w:r>
            <w:r w:rsidR="009069F1">
              <w:rPr>
                <w:rFonts w:ascii="맑은 고딕" w:eastAsia="맑은 고딕" w:hAnsi="맑은 고딕"/>
                <w:noProof/>
              </w:rPr>
              <w:instrText xml:space="preserve"> HYPERLINK  \l "_ENREF_20" \o "Orlando, 2007 #15" </w:instrText>
            </w:r>
            <w:r w:rsidR="009069F1">
              <w:rPr>
                <w:rFonts w:ascii="맑은 고딕" w:eastAsia="맑은 고딕" w:hAnsi="맑은 고딕"/>
                <w:noProof/>
              </w:rPr>
            </w:r>
            <w:r w:rsidR="009069F1">
              <w:rPr>
                <w:rFonts w:ascii="맑은 고딕" w:eastAsia="맑은 고딕" w:hAnsi="맑은 고딕"/>
                <w:noProof/>
              </w:rPr>
              <w:fldChar w:fldCharType="separate"/>
            </w:r>
            <w:ins w:id="356" w:author="Zepie" w:date="2011-02-17T15:35:00Z">
              <w:r w:rsidR="009069F1">
                <w:rPr>
                  <w:rFonts w:ascii="맑은 고딕" w:eastAsia="맑은 고딕" w:hAnsi="맑은 고딕"/>
                  <w:noProof/>
                </w:rPr>
                <w:t>20</w:t>
              </w:r>
            </w:ins>
            <w:r w:rsidR="009069F1">
              <w:rPr>
                <w:rFonts w:ascii="맑은 고딕" w:eastAsia="맑은 고딕" w:hAnsi="맑은 고딕"/>
                <w:noProof/>
              </w:rPr>
              <w:fldChar w:fldCharType="end"/>
            </w:r>
            <w:ins w:id="357" w:author="Zepie" w:date="2011-02-17T15:35:00Z">
              <w:r>
                <w:rPr>
                  <w:rFonts w:ascii="맑은 고딕" w:eastAsia="맑은 고딕" w:hAnsi="맑은 고딕"/>
                  <w:noProof/>
                </w:rPr>
                <w:t>]</w:t>
              </w:r>
              <w:r>
                <w:rPr>
                  <w:rFonts w:ascii="맑은 고딕" w:eastAsia="맑은 고딕" w:hAnsi="맑은 고딕"/>
                  <w:noProof/>
                </w:rPr>
                <w:fldChar w:fldCharType="end"/>
              </w:r>
            </w:ins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000000"/>
              <w:rPr>
                <w:ins w:id="358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000000"/>
              <w:rPr>
                <w:ins w:id="359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360" w:author="Zepie" w:date="2011-02-17T15:35:00Z">
              <w:r w:rsidRPr="00FB03B7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OD</w:t>
              </w:r>
            </w:ins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000000"/>
              <w:rPr>
                <w:ins w:id="361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362" w:author="Zepie" w:date="2011-02-17T15:35:00Z">
              <w:r w:rsidRPr="00FB03B7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MED</w:t>
              </w:r>
            </w:ins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000000"/>
              <w:rPr>
                <w:ins w:id="363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364" w:author="Zepie" w:date="2011-02-17T15:35:00Z">
              <w:r w:rsidRPr="00FB03B7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P</w:t>
              </w:r>
            </w:ins>
          </w:p>
        </w:tc>
      </w:tr>
      <w:tr w:rsidR="00AF5C05" w:rsidRPr="00FB03B7" w:rsidTr="009069F1">
        <w:trPr>
          <w:gridAfter w:val="1"/>
          <w:cnfStyle w:val="000000100000"/>
          <w:wAfter w:w="1702" w:type="dxa"/>
          <w:trHeight w:val="315"/>
          <w:ins w:id="365" w:author="Zepie" w:date="2011-02-17T15:35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AF5C05" w:rsidRPr="005809F3" w:rsidRDefault="00AF5C05" w:rsidP="009069F1">
            <w:pPr>
              <w:wordWrap/>
              <w:adjustRightInd w:val="0"/>
              <w:jc w:val="center"/>
              <w:rPr>
                <w:ins w:id="366" w:author="Zepie" w:date="2011-02-17T15:35:00Z"/>
                <w:rFonts w:ascii="맑은 고딕" w:eastAsia="맑은 고딕" w:hAnsi="맑은 고딕"/>
                <w:noProof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F5C05" w:rsidRPr="00693CFB" w:rsidRDefault="00AF5C05" w:rsidP="009069F1">
            <w:pPr>
              <w:wordWrap/>
              <w:adjustRightInd w:val="0"/>
              <w:cnfStyle w:val="000000100000"/>
              <w:rPr>
                <w:ins w:id="367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368" w:author="Zepie" w:date="2011-02-17T15:35:00Z">
              <w:r w:rsidRPr="00693CFB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t>No. of cases</w:t>
              </w:r>
            </w:ins>
          </w:p>
        </w:tc>
        <w:tc>
          <w:tcPr>
            <w:tcW w:w="173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F5C05" w:rsidRPr="00693CFB" w:rsidRDefault="00AF5C05" w:rsidP="009069F1">
            <w:pPr>
              <w:wordWrap/>
              <w:adjustRightInd w:val="0"/>
              <w:jc w:val="center"/>
              <w:cnfStyle w:val="000000100000"/>
              <w:rPr>
                <w:ins w:id="369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370" w:author="Zepie" w:date="2011-02-17T15:35:00Z">
              <w:r w:rsidRPr="00693CFB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19</w:t>
              </w:r>
            </w:ins>
          </w:p>
        </w:tc>
        <w:tc>
          <w:tcPr>
            <w:tcW w:w="167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F5C05" w:rsidRPr="00693CFB" w:rsidRDefault="00AF5C05" w:rsidP="009069F1">
            <w:pPr>
              <w:wordWrap/>
              <w:adjustRightInd w:val="0"/>
              <w:jc w:val="center"/>
              <w:cnfStyle w:val="000000100000"/>
              <w:rPr>
                <w:ins w:id="371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372" w:author="Zepie" w:date="2011-02-17T15:35:00Z">
              <w:r w:rsidRPr="00693CFB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21</w:t>
              </w:r>
            </w:ins>
          </w:p>
        </w:tc>
        <w:tc>
          <w:tcPr>
            <w:tcW w:w="176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F5C05" w:rsidRPr="00693CFB" w:rsidRDefault="00AF5C05" w:rsidP="009069F1">
            <w:pPr>
              <w:wordWrap/>
              <w:adjustRightInd w:val="0"/>
              <w:jc w:val="center"/>
              <w:cnfStyle w:val="000000100000"/>
              <w:rPr>
                <w:ins w:id="373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wAfter w:w="1702" w:type="dxa"/>
          <w:trHeight w:val="151"/>
          <w:ins w:id="374" w:author="Zepie" w:date="2011-02-17T15:35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375" w:author="Zepie" w:date="2011-02-17T15:35:00Z"/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693CFB" w:rsidRDefault="00AF5C05" w:rsidP="009069F1">
            <w:pPr>
              <w:wordWrap/>
              <w:adjustRightInd w:val="0"/>
              <w:cnfStyle w:val="000000000000"/>
              <w:rPr>
                <w:ins w:id="376" w:author="Zepie" w:date="2011-02-17T15:35:00Z"/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</w:pPr>
            <w:ins w:id="377" w:author="Zepie" w:date="2011-02-17T15:35:00Z">
              <w:r w:rsidRPr="00693CFB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Age (yr</w:t>
              </w:r>
              <w:r w:rsidRPr="00693CFB">
                <w:rPr>
                  <w:rFonts w:asciiTheme="minorEastAsia" w:hAnsiTheme="minorEastAsia" w:cs="Optima" w:hint="eastAsia"/>
                  <w:color w:val="auto"/>
                  <w:kern w:val="0"/>
                  <w:sz w:val="18"/>
                  <w:szCs w:val="18"/>
                </w:rPr>
                <w:t>)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693CFB" w:rsidRDefault="00AF5C05" w:rsidP="009069F1">
            <w:pPr>
              <w:wordWrap/>
              <w:adjustRightInd w:val="0"/>
              <w:jc w:val="center"/>
              <w:cnfStyle w:val="000000000000"/>
              <w:rPr>
                <w:ins w:id="378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379" w:author="Zepie" w:date="2011-02-17T15:35:00Z">
              <w:r w:rsidRPr="00693CFB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 xml:space="preserve">46.0 </w:t>
              </w:r>
              <w:r>
                <w:rPr>
                  <w:rFonts w:asciiTheme="minorEastAsia" w:hAnsiTheme="minorEastAsia" w:cs="MathematicalPi-One" w:hint="eastAsia"/>
                  <w:color w:val="auto"/>
                  <w:kern w:val="0"/>
                  <w:sz w:val="18"/>
                  <w:szCs w:val="18"/>
                </w:rPr>
                <w:t>±</w:t>
              </w:r>
              <w:r w:rsidRPr="00693CFB">
                <w:rPr>
                  <w:rFonts w:asciiTheme="minorEastAsia" w:hAnsiTheme="minorEastAsia" w:cs="MathematicalPi-One"/>
                  <w:color w:val="auto"/>
                  <w:kern w:val="0"/>
                  <w:sz w:val="18"/>
                  <w:szCs w:val="18"/>
                </w:rPr>
                <w:t xml:space="preserve"> </w:t>
              </w:r>
              <w:r w:rsidRPr="00693CFB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12.4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693CFB" w:rsidRDefault="00AF5C05" w:rsidP="009069F1">
            <w:pPr>
              <w:wordWrap/>
              <w:adjustRightInd w:val="0"/>
              <w:jc w:val="center"/>
              <w:cnfStyle w:val="000000000000"/>
              <w:rPr>
                <w:ins w:id="380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381" w:author="Zepie" w:date="2011-02-17T15:35:00Z">
              <w:r w:rsidRPr="00693CFB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 xml:space="preserve">42.0 </w:t>
              </w:r>
              <w:r>
                <w:rPr>
                  <w:rFonts w:asciiTheme="minorEastAsia" w:hAnsiTheme="minorEastAsia" w:cs="MathematicalPi-One" w:hint="eastAsia"/>
                  <w:color w:val="auto"/>
                  <w:kern w:val="0"/>
                  <w:sz w:val="18"/>
                  <w:szCs w:val="18"/>
                </w:rPr>
                <w:t>±</w:t>
              </w:r>
              <w:r w:rsidRPr="00693CFB">
                <w:rPr>
                  <w:rFonts w:asciiTheme="minorEastAsia" w:hAnsiTheme="minorEastAsia" w:cs="MathematicalPi-One"/>
                  <w:color w:val="auto"/>
                  <w:kern w:val="0"/>
                  <w:sz w:val="18"/>
                  <w:szCs w:val="18"/>
                </w:rPr>
                <w:t xml:space="preserve"> </w:t>
              </w:r>
              <w:r w:rsidRPr="00693CFB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10.</w:t>
              </w:r>
              <w:r w:rsidRPr="00693CFB">
                <w:rPr>
                  <w:rFonts w:asciiTheme="minorEastAsia" w:hAnsiTheme="minorEastAsia" w:cs="Optima" w:hint="eastAsia"/>
                  <w:color w:val="auto"/>
                  <w:kern w:val="0"/>
                  <w:sz w:val="18"/>
                  <w:szCs w:val="18"/>
                </w:rPr>
                <w:t>7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693CFB" w:rsidRDefault="00AF5C05" w:rsidP="009069F1">
            <w:pPr>
              <w:wordWrap/>
              <w:adjustRightInd w:val="0"/>
              <w:jc w:val="center"/>
              <w:cnfStyle w:val="000000000000"/>
              <w:rPr>
                <w:ins w:id="382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383" w:author="Zepie" w:date="2011-02-17T15:35:00Z">
              <w:r w:rsidRPr="00693CFB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0.28</w:t>
              </w:r>
            </w:ins>
          </w:p>
        </w:tc>
      </w:tr>
      <w:tr w:rsidR="00AF5C05" w:rsidRPr="00FB03B7" w:rsidTr="009069F1">
        <w:trPr>
          <w:gridAfter w:val="1"/>
          <w:cnfStyle w:val="000000100000"/>
          <w:wAfter w:w="1702" w:type="dxa"/>
          <w:trHeight w:val="151"/>
          <w:ins w:id="384" w:author="Zepie" w:date="2011-02-17T15:35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385" w:author="Zepie" w:date="2011-02-17T15:35:00Z"/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693CFB" w:rsidRDefault="00AF5C05" w:rsidP="009069F1">
            <w:pPr>
              <w:wordWrap/>
              <w:adjustRightInd w:val="0"/>
              <w:cnfStyle w:val="000000100000"/>
              <w:rPr>
                <w:ins w:id="386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387" w:author="Zepie" w:date="2011-02-17T15:35:00Z">
              <w:r w:rsidRPr="00693CFB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Sex, no. (%)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693CFB" w:rsidRDefault="00AF5C05" w:rsidP="009069F1">
            <w:pPr>
              <w:wordWrap/>
              <w:adjustRightInd w:val="0"/>
              <w:jc w:val="center"/>
              <w:cnfStyle w:val="000000100000"/>
              <w:rPr>
                <w:ins w:id="388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693CFB" w:rsidRDefault="00AF5C05" w:rsidP="009069F1">
            <w:pPr>
              <w:wordWrap/>
              <w:adjustRightInd w:val="0"/>
              <w:jc w:val="center"/>
              <w:cnfStyle w:val="000000100000"/>
              <w:rPr>
                <w:ins w:id="389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693CFB" w:rsidRDefault="00AF5C05" w:rsidP="009069F1">
            <w:pPr>
              <w:wordWrap/>
              <w:adjustRightInd w:val="0"/>
              <w:jc w:val="center"/>
              <w:cnfStyle w:val="000000100000"/>
              <w:rPr>
                <w:ins w:id="390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391" w:author="Zepie" w:date="2011-02-17T15:35:00Z">
              <w:r w:rsidRPr="00693CFB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0.31</w:t>
              </w:r>
            </w:ins>
          </w:p>
        </w:tc>
      </w:tr>
      <w:tr w:rsidR="00AF5C05" w:rsidRPr="00FB03B7" w:rsidTr="009069F1">
        <w:trPr>
          <w:gridAfter w:val="1"/>
          <w:wAfter w:w="1702" w:type="dxa"/>
          <w:trHeight w:val="151"/>
          <w:ins w:id="392" w:author="Zepie" w:date="2011-02-17T15:35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393" w:author="Zepie" w:date="2011-02-17T15:35:00Z"/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693CFB" w:rsidRDefault="00AF5C05" w:rsidP="009069F1">
            <w:pPr>
              <w:wordWrap/>
              <w:adjustRightInd w:val="0"/>
              <w:jc w:val="center"/>
              <w:cnfStyle w:val="000000000000"/>
              <w:rPr>
                <w:ins w:id="394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395" w:author="Zepie" w:date="2011-02-17T15:35:00Z">
              <w:r w:rsidRPr="00693CFB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Male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693CFB" w:rsidRDefault="00AF5C05" w:rsidP="009069F1">
            <w:pPr>
              <w:wordWrap/>
              <w:adjustRightInd w:val="0"/>
              <w:jc w:val="center"/>
              <w:cnfStyle w:val="000000000000"/>
              <w:rPr>
                <w:ins w:id="396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397" w:author="Zepie" w:date="2011-02-17T15:35:00Z">
              <w:r w:rsidRPr="00693CFB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13 (68.4)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693CFB" w:rsidRDefault="00AF5C05" w:rsidP="009069F1">
            <w:pPr>
              <w:wordWrap/>
              <w:adjustRightInd w:val="0"/>
              <w:jc w:val="center"/>
              <w:cnfStyle w:val="000000000000"/>
              <w:rPr>
                <w:ins w:id="398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399" w:author="Zepie" w:date="2011-02-17T15:35:00Z">
              <w:r w:rsidRPr="00693CFB">
                <w:rPr>
                  <w:rFonts w:asciiTheme="minorEastAsia" w:hAnsiTheme="minorEastAsia" w:cs="Optima" w:hint="eastAsia"/>
                  <w:color w:val="auto"/>
                  <w:kern w:val="0"/>
                  <w:sz w:val="18"/>
                  <w:szCs w:val="18"/>
                </w:rPr>
                <w:t>1</w:t>
              </w:r>
              <w:r w:rsidRPr="00693CFB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0 (47.6)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693CFB" w:rsidRDefault="00AF5C05" w:rsidP="009069F1">
            <w:pPr>
              <w:wordWrap/>
              <w:adjustRightInd w:val="0"/>
              <w:jc w:val="center"/>
              <w:cnfStyle w:val="000000000000"/>
              <w:rPr>
                <w:ins w:id="400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cnfStyle w:val="000000100000"/>
          <w:wAfter w:w="1702" w:type="dxa"/>
          <w:trHeight w:val="151"/>
          <w:ins w:id="401" w:author="Zepie" w:date="2011-02-17T15:35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402" w:author="Zepie" w:date="2011-02-17T15:35:00Z"/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693CFB" w:rsidRDefault="00AF5C05" w:rsidP="009069F1">
            <w:pPr>
              <w:wordWrap/>
              <w:adjustRightInd w:val="0"/>
              <w:jc w:val="center"/>
              <w:cnfStyle w:val="000000100000"/>
              <w:rPr>
                <w:ins w:id="403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404" w:author="Zepie" w:date="2011-02-17T15:35:00Z">
              <w:r w:rsidRPr="00693CFB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Female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693CFB" w:rsidRDefault="00AF5C05" w:rsidP="009069F1">
            <w:pPr>
              <w:wordWrap/>
              <w:adjustRightInd w:val="0"/>
              <w:jc w:val="center"/>
              <w:cnfStyle w:val="000000100000"/>
              <w:rPr>
                <w:ins w:id="405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406" w:author="Zepie" w:date="2011-02-17T15:35:00Z">
              <w:r w:rsidRPr="00693CFB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6 (31.6)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693CFB" w:rsidRDefault="00AF5C05" w:rsidP="009069F1">
            <w:pPr>
              <w:wordWrap/>
              <w:adjustRightInd w:val="0"/>
              <w:jc w:val="center"/>
              <w:cnfStyle w:val="000000100000"/>
              <w:rPr>
                <w:ins w:id="407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408" w:author="Zepie" w:date="2011-02-17T15:35:00Z">
              <w:r w:rsidRPr="00693CFB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11 (52.4)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693CFB" w:rsidRDefault="00AF5C05" w:rsidP="009069F1">
            <w:pPr>
              <w:wordWrap/>
              <w:adjustRightInd w:val="0"/>
              <w:jc w:val="center"/>
              <w:cnfStyle w:val="000000100000"/>
              <w:rPr>
                <w:ins w:id="409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wAfter w:w="1702" w:type="dxa"/>
          <w:trHeight w:val="21"/>
          <w:ins w:id="410" w:author="Zepie" w:date="2011-02-17T15:35:00Z"/>
        </w:trPr>
        <w:tc>
          <w:tcPr>
            <w:cnfStyle w:val="001000000000"/>
            <w:tcW w:w="17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411" w:author="Zepie" w:date="2011-02-17T15:35:00Z"/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F5C05" w:rsidRPr="00693CFB" w:rsidRDefault="00AF5C05" w:rsidP="009069F1">
            <w:pPr>
              <w:wordWrap/>
              <w:adjustRightInd w:val="0"/>
              <w:jc w:val="center"/>
              <w:cnfStyle w:val="000000000000"/>
              <w:rPr>
                <w:ins w:id="412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413" w:author="Zepie" w:date="2011-02-17T15:35:00Z">
              <w:r w:rsidRPr="00693CFB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Duration of symptoms (d)</w:t>
              </w:r>
            </w:ins>
          </w:p>
        </w:tc>
        <w:tc>
          <w:tcPr>
            <w:tcW w:w="173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F5C05" w:rsidRPr="00693CFB" w:rsidRDefault="00AF5C05" w:rsidP="009069F1">
            <w:pPr>
              <w:wordWrap/>
              <w:adjustRightInd w:val="0"/>
              <w:jc w:val="center"/>
              <w:cnfStyle w:val="000000000000"/>
              <w:rPr>
                <w:ins w:id="414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415" w:author="Zepie" w:date="2011-02-17T15:35:00Z">
              <w:r w:rsidRPr="00693CFB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60 (30–210)</w:t>
              </w:r>
            </w:ins>
          </w:p>
        </w:tc>
        <w:tc>
          <w:tcPr>
            <w:tcW w:w="167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F5C05" w:rsidRPr="00693CFB" w:rsidRDefault="00AF5C05" w:rsidP="009069F1">
            <w:pPr>
              <w:wordWrap/>
              <w:adjustRightInd w:val="0"/>
              <w:jc w:val="center"/>
              <w:cnfStyle w:val="000000000000"/>
              <w:rPr>
                <w:ins w:id="416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417" w:author="Zepie" w:date="2011-02-17T15:35:00Z">
              <w:r w:rsidRPr="00693CFB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60 (30–180)</w:t>
              </w:r>
            </w:ins>
          </w:p>
        </w:tc>
        <w:tc>
          <w:tcPr>
            <w:tcW w:w="176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F5C05" w:rsidRPr="00693CFB" w:rsidRDefault="00AF5C05" w:rsidP="009069F1">
            <w:pPr>
              <w:wordWrap/>
              <w:adjustRightInd w:val="0"/>
              <w:jc w:val="center"/>
              <w:cnfStyle w:val="000000000000"/>
              <w:rPr>
                <w:ins w:id="418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419" w:author="Zepie" w:date="2011-02-17T15:35:00Z">
              <w:r w:rsidRPr="00693CFB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0.71</w:t>
              </w:r>
            </w:ins>
          </w:p>
        </w:tc>
      </w:tr>
      <w:tr w:rsidR="00AF5C05" w:rsidRPr="00FB03B7" w:rsidTr="009069F1">
        <w:trPr>
          <w:gridAfter w:val="1"/>
          <w:cnfStyle w:val="000000100000"/>
          <w:wAfter w:w="1702" w:type="dxa"/>
          <w:trHeight w:val="301"/>
          <w:ins w:id="420" w:author="Zepie" w:date="2011-02-17T15:35:00Z"/>
        </w:trPr>
        <w:tc>
          <w:tcPr>
            <w:cnfStyle w:val="001000000000"/>
            <w:tcW w:w="177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421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422" w:author="Zepie" w:date="2011-02-17T15:35:00Z">
              <w:r w:rsidRPr="00FB03B7">
                <w:rPr>
                  <w:rFonts w:asciiTheme="minorEastAsia" w:hAnsiTheme="minorEastAsia"/>
                  <w:noProof/>
                  <w:color w:val="auto"/>
                  <w:sz w:val="18"/>
                  <w:szCs w:val="18"/>
                </w:rPr>
                <w:t>Sebastian R</w:t>
              </w:r>
              <w:r w:rsidRPr="00FB03B7">
                <w:rPr>
                  <w:rFonts w:asciiTheme="minorEastAsia" w:hAnsiTheme="minorEastAsia" w:hint="eastAsia"/>
                  <w:noProof/>
                  <w:color w:val="auto"/>
                  <w:sz w:val="18"/>
                  <w:szCs w:val="18"/>
                </w:rPr>
                <w:t xml:space="preserve"> 등 </w:t>
              </w:r>
              <w:r w:rsidRPr="00FB03B7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begin"/>
              </w:r>
            </w:ins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ADDIN EN.CITE &lt;EndNote&gt;&lt;Cite&gt;&lt;Author&gt;Sebastian&lt;/Author&gt;&lt;Year&gt;2008 &lt;/Year&gt;&lt;RecNum&gt;58&lt;/RecNum&gt;&lt;DisplayText&gt;[21]&lt;/DisplayText&gt;&lt;record&gt;&lt;rec-number&gt;58&lt;/rec-number&gt;&lt;foreign-keys&gt;&lt;key app="EN" db-id="99zrxrfa45z5vuefern5ap0la90xx9rzt0xr"&gt;58&lt;/key&gt;&lt;/foreign-keys&gt;&lt;ref-type name="Journal Article"&gt;17&lt;/ref-type&gt;&lt;contributors&gt;&lt;authors&gt;&lt;author&gt;Ruetten Sebastian &lt;/author&gt;&lt;author&gt;Komp Martin &lt;/author&gt;&lt;author&gt;Merk Harry&lt;/author&gt;&lt;author&gt;&lt;style face="normal" font="default" charset="129" size="100%"&gt;Godolia&lt;/style&gt;&lt;style face="normal" font="default" size="100%"&gt;s &lt;/style&gt;&lt;style face="normal" font="default" charset="129" size="100%"&gt;Georgios &lt;/style&gt;&lt;/author&gt;&lt;/authors&gt;&lt;/contributors&gt;&lt;titles&gt;&lt;title&gt;Full-Endoscopic Interlaminar and Transforaminal Lumbar Discectomy Versus Conventional Microsurgical Technique&amp;#xD;A Prospective, Randomized, Controlled Study&lt;/title&gt;&lt;secondary-title&gt;SPINE&lt;/secondary-title&gt;&lt;/titles&gt;&lt;periodical&gt;&lt;full-title&gt;Spine&lt;/full-title&gt;&lt;/periodical&gt;&lt;pages&gt;&lt;style face="normal" font="default" size="100%"&gt;931&lt;/style&gt;&lt;style face="normal" font="default" charset="136" size="100%"&gt;-939&lt;/style&gt;&lt;/pages&gt;&lt;volume&gt;33&lt;/volume&gt;&lt;number&gt;9&lt;/number&gt;&lt;dates&gt;&lt;year&gt;2008 &lt;/year&gt;&lt;/dates&gt;&lt;urls&gt;&lt;/urls&gt;&lt;/record&gt;&lt;/Cite&gt;&lt;/EndNote&gt;</w:instrText>
            </w:r>
            <w:ins w:id="423" w:author="Zepie" w:date="2011-02-17T15:35:00Z">
              <w:r w:rsidRPr="00FB03B7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separate"/>
              </w:r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[</w:t>
              </w:r>
            </w:ins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HYPERLINK  \l "_ENREF_21" \o "Sebastian, 2008  #58" </w:instrText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ins w:id="424" w:author="Zepie" w:date="2011-02-17T15:35:00Z">
              <w:r w:rsidR="009069F1">
                <w:rPr>
                  <w:rFonts w:asciiTheme="minorEastAsia" w:hAnsiTheme="minorEastAsia"/>
                  <w:noProof/>
                  <w:sz w:val="18"/>
                  <w:szCs w:val="18"/>
                </w:rPr>
                <w:t>21</w:t>
              </w:r>
            </w:ins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  <w:ins w:id="425" w:author="Zepie" w:date="2011-02-17T15:35:00Z"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]</w:t>
              </w:r>
              <w:r w:rsidRPr="00FB03B7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100000"/>
              <w:rPr>
                <w:ins w:id="426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100000"/>
              <w:rPr>
                <w:ins w:id="427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428" w:author="Zepie" w:date="2011-02-17T15:35:00Z">
              <w:r w:rsidRPr="00FB03B7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OD</w:t>
              </w:r>
            </w:ins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100000"/>
              <w:rPr>
                <w:ins w:id="429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430" w:author="Zepie" w:date="2011-02-17T15:35:00Z">
              <w:r w:rsidRPr="00FB03B7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MED</w:t>
              </w:r>
            </w:ins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100000"/>
              <w:rPr>
                <w:ins w:id="431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wAfter w:w="1702" w:type="dxa"/>
          <w:trHeight w:val="21"/>
          <w:ins w:id="432" w:author="Zepie" w:date="2011-02-17T15:35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433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cnfStyle w:val="000000000000"/>
              <w:rPr>
                <w:ins w:id="434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435" w:author="Zepie" w:date="2011-02-17T15:35:00Z">
              <w:r w:rsidRPr="00425296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No. of cases</w:t>
              </w:r>
            </w:ins>
          </w:p>
        </w:tc>
        <w:tc>
          <w:tcPr>
            <w:tcW w:w="173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jc w:val="center"/>
              <w:cnfStyle w:val="000000000000"/>
              <w:rPr>
                <w:ins w:id="436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437" w:author="Zepie" w:date="2011-02-17T15:35:00Z">
              <w:r w:rsidRPr="00425296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100</w:t>
              </w:r>
            </w:ins>
          </w:p>
        </w:tc>
        <w:tc>
          <w:tcPr>
            <w:tcW w:w="167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jc w:val="center"/>
              <w:cnfStyle w:val="000000000000"/>
              <w:rPr>
                <w:ins w:id="438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439" w:author="Zepie" w:date="2011-02-17T15:35:00Z">
              <w:r w:rsidRPr="00425296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100</w:t>
              </w:r>
            </w:ins>
          </w:p>
        </w:tc>
        <w:tc>
          <w:tcPr>
            <w:tcW w:w="176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000000"/>
              <w:rPr>
                <w:ins w:id="440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cnfStyle w:val="000000100000"/>
          <w:wAfter w:w="1702" w:type="dxa"/>
          <w:trHeight w:val="21"/>
          <w:ins w:id="441" w:author="Zepie" w:date="2011-02-17T15:35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442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cnfStyle w:val="000000100000"/>
              <w:rPr>
                <w:ins w:id="443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444" w:author="Zepie" w:date="2011-02-17T15:35:00Z">
              <w:r w:rsidRPr="00425296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Sex (M</w:t>
              </w:r>
              <w:r w:rsidRPr="00425296">
                <w:rPr>
                  <w:rFonts w:asciiTheme="minorEastAsia" w:hAnsiTheme="minorEastAsia" w:cs="AdvTT5843c571" w:hint="eastAsia"/>
                  <w:kern w:val="0"/>
                  <w:sz w:val="18"/>
                  <w:szCs w:val="18"/>
                </w:rPr>
                <w:t xml:space="preserve"> </w:t>
              </w:r>
              <w:r w:rsidRPr="00425296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: F)</w:t>
              </w:r>
            </w:ins>
          </w:p>
        </w:tc>
        <w:tc>
          <w:tcPr>
            <w:tcW w:w="341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jc w:val="center"/>
              <w:cnfStyle w:val="000000100000"/>
              <w:rPr>
                <w:ins w:id="445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446" w:author="Zepie" w:date="2011-02-17T15:35:00Z">
              <w:r w:rsidRPr="00425296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84 : 116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100000"/>
              <w:rPr>
                <w:ins w:id="447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wAfter w:w="1702" w:type="dxa"/>
          <w:trHeight w:val="105"/>
          <w:ins w:id="448" w:author="Zepie" w:date="2011-02-17T15:35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449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cnfStyle w:val="000000000000"/>
              <w:rPr>
                <w:ins w:id="450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451" w:author="Zepie" w:date="2011-02-17T15:35:00Z">
              <w:r w:rsidRPr="00425296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Age (yr)</w:t>
              </w:r>
            </w:ins>
          </w:p>
        </w:tc>
        <w:tc>
          <w:tcPr>
            <w:tcW w:w="341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jc w:val="center"/>
              <w:cnfStyle w:val="000000000000"/>
              <w:rPr>
                <w:ins w:id="452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453" w:author="Zepie" w:date="2011-02-17T15:35:00Z">
              <w:r w:rsidRPr="00425296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20~68</w:t>
              </w:r>
              <w:r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 xml:space="preserve"> </w:t>
              </w:r>
              <w:r w:rsidRPr="00425296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(mean 43)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000000"/>
              <w:rPr>
                <w:ins w:id="454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cnfStyle w:val="000000100000"/>
          <w:wAfter w:w="1702" w:type="dxa"/>
          <w:trHeight w:val="105"/>
          <w:ins w:id="455" w:author="Zepie" w:date="2011-02-17T15:35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456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cnfStyle w:val="000000100000"/>
              <w:rPr>
                <w:ins w:id="457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458" w:author="Zepie" w:date="2011-02-17T15:35:00Z">
              <w:r w:rsidRPr="00425296">
                <w:rPr>
                  <w:rFonts w:asciiTheme="minorEastAsia" w:hAnsiTheme="minorEastAsia" w:cs="Sabon-Roman" w:hint="eastAsia"/>
                  <w:kern w:val="0"/>
                  <w:sz w:val="18"/>
                  <w:szCs w:val="18"/>
                </w:rPr>
                <w:t>D</w:t>
              </w:r>
              <w:r w:rsidRPr="00425296">
                <w:rPr>
                  <w:rFonts w:asciiTheme="minorEastAsia" w:hAnsiTheme="minorEastAsia" w:cs="Sabon-Roman"/>
                  <w:kern w:val="0"/>
                  <w:sz w:val="18"/>
                  <w:szCs w:val="18"/>
                </w:rPr>
                <w:t>uration of pain</w:t>
              </w:r>
            </w:ins>
          </w:p>
        </w:tc>
        <w:tc>
          <w:tcPr>
            <w:tcW w:w="341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jc w:val="center"/>
              <w:cnfStyle w:val="000000100000"/>
              <w:rPr>
                <w:ins w:id="459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460" w:author="Zepie" w:date="2011-02-17T15:35:00Z">
              <w:r w:rsidRPr="00425296">
                <w:rPr>
                  <w:rFonts w:asciiTheme="minorEastAsia" w:hAnsiTheme="minorEastAsia" w:cs="Sabon-Roman"/>
                  <w:kern w:val="0"/>
                  <w:sz w:val="18"/>
                  <w:szCs w:val="18"/>
                </w:rPr>
                <w:t xml:space="preserve">1 day </w:t>
              </w:r>
              <w:r w:rsidRPr="00425296">
                <w:rPr>
                  <w:rFonts w:asciiTheme="minorEastAsia" w:hAnsiTheme="minorEastAsia" w:cs="Sabon-Roman" w:hint="eastAsia"/>
                  <w:kern w:val="0"/>
                  <w:sz w:val="18"/>
                  <w:szCs w:val="18"/>
                </w:rPr>
                <w:t>~</w:t>
              </w:r>
              <w:r w:rsidRPr="00425296">
                <w:rPr>
                  <w:rFonts w:asciiTheme="minorEastAsia" w:hAnsiTheme="minorEastAsia" w:cs="Sabon-Roman"/>
                  <w:kern w:val="0"/>
                  <w:sz w:val="18"/>
                  <w:szCs w:val="18"/>
                </w:rPr>
                <w:t xml:space="preserve"> 16months (mean, 82 days)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100000"/>
              <w:rPr>
                <w:ins w:id="461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wAfter w:w="1702" w:type="dxa"/>
          <w:trHeight w:val="105"/>
          <w:ins w:id="462" w:author="Zepie" w:date="2011-02-17T15:35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463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cnfStyle w:val="000000000000"/>
              <w:rPr>
                <w:ins w:id="464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ins w:id="465" w:author="Zepie" w:date="2011-02-17T15:35:00Z">
              <w:r w:rsidRPr="00425296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Level of surgery (</w:t>
              </w:r>
              <w:r w:rsidRPr="00425296">
                <w:rPr>
                  <w:rFonts w:asciiTheme="minorEastAsia" w:hAnsiTheme="minorEastAsia" w:cs="AdvTT5843c571" w:hint="eastAsia"/>
                  <w:kern w:val="0"/>
                  <w:sz w:val="18"/>
                  <w:szCs w:val="18"/>
                </w:rPr>
                <w:t>n</w:t>
              </w:r>
              <w:r w:rsidRPr="00425296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)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jc w:val="center"/>
              <w:cnfStyle w:val="000000000000"/>
              <w:rPr>
                <w:ins w:id="466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jc w:val="center"/>
              <w:cnfStyle w:val="000000000000"/>
              <w:rPr>
                <w:ins w:id="467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000000"/>
              <w:rPr>
                <w:ins w:id="468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cnfStyle w:val="000000100000"/>
          <w:wAfter w:w="1702" w:type="dxa"/>
          <w:trHeight w:val="63"/>
          <w:ins w:id="469" w:author="Zepie" w:date="2011-02-17T15:35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470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jc w:val="center"/>
              <w:cnfStyle w:val="000000100000"/>
              <w:rPr>
                <w:ins w:id="471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ins w:id="472" w:author="Zepie" w:date="2011-02-17T15:35:00Z">
              <w:r w:rsidRPr="00425296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L1-2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jc w:val="center"/>
              <w:cnfStyle w:val="000000100000"/>
              <w:rPr>
                <w:ins w:id="473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474" w:author="Zepie" w:date="2011-02-17T15:35:00Z">
              <w:r w:rsidRPr="00425296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0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jc w:val="center"/>
              <w:cnfStyle w:val="000000100000"/>
              <w:rPr>
                <w:ins w:id="475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476" w:author="Zepie" w:date="2011-02-17T15:35:00Z">
              <w:r w:rsidRPr="00425296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2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100000"/>
              <w:rPr>
                <w:ins w:id="477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wAfter w:w="1702" w:type="dxa"/>
          <w:trHeight w:val="63"/>
          <w:ins w:id="478" w:author="Zepie" w:date="2011-02-17T15:35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479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jc w:val="center"/>
              <w:cnfStyle w:val="000000000000"/>
              <w:rPr>
                <w:ins w:id="480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ins w:id="481" w:author="Zepie" w:date="2011-02-17T15:35:00Z">
              <w:r w:rsidRPr="00425296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L2-3</w:t>
              </w:r>
            </w:ins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jc w:val="center"/>
              <w:cnfStyle w:val="000000000000"/>
              <w:rPr>
                <w:ins w:id="482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483" w:author="Zepie" w:date="2011-02-17T15:35:00Z">
              <w:r w:rsidRPr="00425296">
                <w:rPr>
                  <w:rFonts w:asciiTheme="minorEastAsia" w:hAnsiTheme="minorEastAsia" w:cs="Univers-Condensed" w:hint="eastAsia"/>
                  <w:bCs/>
                  <w:kern w:val="0"/>
                  <w:sz w:val="18"/>
                  <w:szCs w:val="18"/>
                </w:rPr>
                <w:t>5</w:t>
              </w:r>
            </w:ins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jc w:val="center"/>
              <w:cnfStyle w:val="000000000000"/>
              <w:rPr>
                <w:ins w:id="484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485" w:author="Zepie" w:date="2011-02-17T15:35:00Z">
              <w:r w:rsidRPr="00425296">
                <w:rPr>
                  <w:rFonts w:asciiTheme="minorEastAsia" w:hAnsiTheme="minorEastAsia" w:cs="Univers-Condensed" w:hint="eastAsia"/>
                  <w:bCs/>
                  <w:kern w:val="0"/>
                  <w:sz w:val="18"/>
                  <w:szCs w:val="18"/>
                </w:rPr>
                <w:t>7</w:t>
              </w:r>
            </w:ins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000000"/>
              <w:rPr>
                <w:ins w:id="486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cnfStyle w:val="000000100000"/>
          <w:wAfter w:w="1702" w:type="dxa"/>
          <w:trHeight w:val="63"/>
          <w:ins w:id="487" w:author="Zepie" w:date="2011-02-17T15:35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488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jc w:val="center"/>
              <w:cnfStyle w:val="000000100000"/>
              <w:rPr>
                <w:ins w:id="489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ins w:id="490" w:author="Zepie" w:date="2011-02-17T15:35:00Z">
              <w:r w:rsidRPr="00425296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L3-4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jc w:val="center"/>
              <w:cnfStyle w:val="000000100000"/>
              <w:rPr>
                <w:ins w:id="491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492" w:author="Zepie" w:date="2011-02-17T15:35:00Z">
              <w:r w:rsidRPr="00425296">
                <w:rPr>
                  <w:rFonts w:asciiTheme="minorEastAsia" w:hAnsiTheme="minorEastAsia" w:cs="Univers-Condensed" w:hint="eastAsia"/>
                  <w:bCs/>
                  <w:kern w:val="0"/>
                  <w:sz w:val="18"/>
                  <w:szCs w:val="18"/>
                </w:rPr>
                <w:t>25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jc w:val="center"/>
              <w:cnfStyle w:val="000000100000"/>
              <w:rPr>
                <w:ins w:id="493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494" w:author="Zepie" w:date="2011-02-17T15:35:00Z">
              <w:r w:rsidRPr="00425296">
                <w:rPr>
                  <w:rFonts w:asciiTheme="minorEastAsia" w:hAnsiTheme="minorEastAsia" w:cs="Univers-Condensed" w:hint="eastAsia"/>
                  <w:bCs/>
                  <w:kern w:val="0"/>
                  <w:sz w:val="18"/>
                  <w:szCs w:val="18"/>
                </w:rPr>
                <w:t>19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100000"/>
              <w:rPr>
                <w:ins w:id="495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wAfter w:w="1702" w:type="dxa"/>
          <w:trHeight w:val="63"/>
          <w:ins w:id="496" w:author="Zepie" w:date="2011-02-17T15:35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497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jc w:val="center"/>
              <w:cnfStyle w:val="000000000000"/>
              <w:rPr>
                <w:ins w:id="498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ins w:id="499" w:author="Zepie" w:date="2011-02-17T15:35:00Z">
              <w:r w:rsidRPr="00425296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L4-5</w:t>
              </w:r>
            </w:ins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jc w:val="center"/>
              <w:cnfStyle w:val="000000000000"/>
              <w:rPr>
                <w:ins w:id="500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501" w:author="Zepie" w:date="2011-02-17T15:35:00Z">
              <w:r w:rsidRPr="00425296">
                <w:rPr>
                  <w:rFonts w:asciiTheme="minorEastAsia" w:hAnsiTheme="minorEastAsia" w:cs="Univers-Condensed" w:hint="eastAsia"/>
                  <w:bCs/>
                  <w:kern w:val="0"/>
                  <w:sz w:val="18"/>
                  <w:szCs w:val="18"/>
                </w:rPr>
                <w:t>31</w:t>
              </w:r>
            </w:ins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jc w:val="center"/>
              <w:cnfStyle w:val="000000000000"/>
              <w:rPr>
                <w:ins w:id="502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503" w:author="Zepie" w:date="2011-02-17T15:35:00Z">
              <w:r w:rsidRPr="00425296">
                <w:rPr>
                  <w:rFonts w:asciiTheme="minorEastAsia" w:hAnsiTheme="minorEastAsia" w:cs="Univers-Condensed" w:hint="eastAsia"/>
                  <w:bCs/>
                  <w:kern w:val="0"/>
                  <w:sz w:val="18"/>
                  <w:szCs w:val="18"/>
                </w:rPr>
                <w:t>33</w:t>
              </w:r>
            </w:ins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000000"/>
              <w:rPr>
                <w:ins w:id="504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cnfStyle w:val="000000100000"/>
          <w:wAfter w:w="1702" w:type="dxa"/>
          <w:trHeight w:val="63"/>
          <w:ins w:id="505" w:author="Zepie" w:date="2011-02-17T15:35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506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jc w:val="center"/>
              <w:cnfStyle w:val="000000100000"/>
              <w:rPr>
                <w:ins w:id="507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ins w:id="508" w:author="Zepie" w:date="2011-02-17T15:35:00Z">
              <w:r w:rsidRPr="00425296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L5-S1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jc w:val="center"/>
              <w:cnfStyle w:val="000000100000"/>
              <w:rPr>
                <w:ins w:id="509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510" w:author="Zepie" w:date="2011-02-17T15:35:00Z">
              <w:r w:rsidRPr="00425296">
                <w:rPr>
                  <w:rFonts w:asciiTheme="minorEastAsia" w:hAnsiTheme="minorEastAsia" w:cs="Univers-Condensed" w:hint="eastAsia"/>
                  <w:bCs/>
                  <w:kern w:val="0"/>
                  <w:sz w:val="18"/>
                  <w:szCs w:val="18"/>
                </w:rPr>
                <w:t>39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jc w:val="center"/>
              <w:cnfStyle w:val="000000100000"/>
              <w:rPr>
                <w:ins w:id="511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512" w:author="Zepie" w:date="2011-02-17T15:35:00Z">
              <w:r w:rsidRPr="00425296">
                <w:rPr>
                  <w:rFonts w:asciiTheme="minorEastAsia" w:hAnsiTheme="minorEastAsia" w:cs="Univers-Condensed" w:hint="eastAsia"/>
                  <w:bCs/>
                  <w:kern w:val="0"/>
                  <w:sz w:val="18"/>
                  <w:szCs w:val="18"/>
                </w:rPr>
                <w:t>38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100000"/>
              <w:rPr>
                <w:ins w:id="513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wAfter w:w="1702" w:type="dxa"/>
          <w:trHeight w:val="157"/>
          <w:ins w:id="514" w:author="Zepie" w:date="2011-02-17T15:35:00Z"/>
        </w:trPr>
        <w:tc>
          <w:tcPr>
            <w:cnfStyle w:val="001000000000"/>
            <w:tcW w:w="17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515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cnfStyle w:val="000000000000"/>
              <w:rPr>
                <w:ins w:id="516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517" w:author="Zepie" w:date="2011-02-17T15:35:00Z">
              <w:r w:rsidRPr="00425296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C</w:t>
              </w:r>
              <w:r w:rsidRPr="00425296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t>omplete follow-up(n)</w:t>
              </w:r>
            </w:ins>
          </w:p>
        </w:tc>
        <w:tc>
          <w:tcPr>
            <w:tcW w:w="173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jc w:val="center"/>
              <w:cnfStyle w:val="000000000000"/>
              <w:rPr>
                <w:ins w:id="518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519" w:author="Zepie" w:date="2011-02-17T15:35:00Z">
              <w:r w:rsidRPr="00425296">
                <w:rPr>
                  <w:rFonts w:asciiTheme="minorEastAsia" w:hAnsiTheme="minorEastAsia" w:cs="Univers-Condensed" w:hint="eastAsia"/>
                  <w:bCs/>
                  <w:kern w:val="0"/>
                  <w:sz w:val="18"/>
                  <w:szCs w:val="18"/>
                </w:rPr>
                <w:t>87</w:t>
              </w:r>
            </w:ins>
          </w:p>
        </w:tc>
        <w:tc>
          <w:tcPr>
            <w:tcW w:w="167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jc w:val="center"/>
              <w:cnfStyle w:val="000000000000"/>
              <w:rPr>
                <w:ins w:id="520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521" w:author="Zepie" w:date="2011-02-17T15:35:00Z">
              <w:r w:rsidRPr="00425296">
                <w:rPr>
                  <w:rFonts w:asciiTheme="minorEastAsia" w:hAnsiTheme="minorEastAsia" w:cs="Univers-Condensed" w:hint="eastAsia"/>
                  <w:bCs/>
                  <w:kern w:val="0"/>
                  <w:sz w:val="18"/>
                  <w:szCs w:val="18"/>
                </w:rPr>
                <w:t>91</w:t>
              </w:r>
            </w:ins>
          </w:p>
        </w:tc>
        <w:tc>
          <w:tcPr>
            <w:tcW w:w="176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000000"/>
              <w:rPr>
                <w:ins w:id="522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cnfStyle w:val="000000100000"/>
          <w:wAfter w:w="1702" w:type="dxa"/>
          <w:trHeight w:val="21"/>
          <w:ins w:id="523" w:author="Zepie" w:date="2011-02-17T15:35:00Z"/>
        </w:trPr>
        <w:tc>
          <w:tcPr>
            <w:cnfStyle w:val="001000000000"/>
            <w:tcW w:w="177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524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525" w:author="Zepie" w:date="2011-02-17T15:35:00Z">
              <w:r w:rsidRPr="00FB03B7">
                <w:rPr>
                  <w:rFonts w:asciiTheme="minorEastAsia" w:hAnsiTheme="minorEastAsia"/>
                  <w:noProof/>
                  <w:color w:val="auto"/>
                  <w:sz w:val="18"/>
                  <w:szCs w:val="18"/>
                </w:rPr>
                <w:t>Kotryna V</w:t>
              </w:r>
              <w:r w:rsidRPr="00FB03B7">
                <w:rPr>
                  <w:rFonts w:asciiTheme="minorEastAsia" w:hAnsiTheme="minorEastAsia" w:hint="eastAsia"/>
                  <w:noProof/>
                  <w:color w:val="auto"/>
                  <w:sz w:val="18"/>
                  <w:szCs w:val="18"/>
                </w:rPr>
                <w:t xml:space="preserve"> 등 </w:t>
              </w:r>
              <w:r w:rsidRPr="00FB03B7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begin"/>
              </w:r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instrText xml:space="preserve"> ADDIN EN.CITE &lt;EndNote&gt;&lt;Cite&gt;&lt;Author&gt;Kotryna&lt;/Author&gt;&lt;Year&gt;2010 &lt;/Year&gt;&lt;RecNum&gt;11&lt;/RecNum&gt;&lt;DisplayText&gt;[22]&lt;/DisplayText&gt;&lt;record&gt;&lt;rec-number&gt;11&lt;/rec-number&gt;&lt;foreign-keys&gt;&lt;key app="EN" db-id="frxx5e2zswf5wyeww515dxzp9d5weda2ev2e"&gt;11&lt;/key&gt;&lt;/foreign-keys&gt;&lt;ref-type name="Journal Article"&gt;17&lt;/ref-type&gt;&lt;contributors&gt;&lt;authors&gt;&lt;author&gt;Veresciagina Kotryna &lt;/author&gt;&lt;author&gt;&lt;style face="normal" font="default" charset="129" size="100%"&gt;Spakauskas Bronius  &lt;/style&gt;&lt;/author&gt;&lt;author&gt;&lt;style face="normal" font="default" charset="129" size="100%"&gt;Ambrozaitis Vytautas Kazys&lt;/style&gt;&lt;/author&gt;&lt;/authors&gt;&lt;/contributors&gt;&lt;titles&gt;&lt;title&gt;Clinical outcomes of patients with lumbar disc herniation, selected for one-level open-discectomy and microdiscectomy&lt;/title&gt;&lt;secondary-title&gt;Eur Spine J &lt;/secondary-title&gt;&lt;/titles&gt;&lt;periodical&gt;&lt;full-title&gt;European Spine Journal&lt;/full-title&gt;&lt;abbr-1&gt;Eur. Spine J.&lt;/abbr-1&gt;&lt;abbr-2&gt;Eur Spine J&lt;/abbr-2&gt;&lt;/periodical&gt;&lt;pages&gt;&lt;style face="normal" font="default" size="100%"&gt;1450&lt;/style&gt;&lt;style face="normal" font="default" charset="136" size="100%"&gt;-1458&lt;/style&gt;&lt;/pages&gt;&lt;volume&gt;19&lt;/volume&gt;&lt;dates&gt;&lt;year&gt;2010 &lt;/year&gt;&lt;/dates&gt;&lt;urls&gt;&lt;/urls&gt;&lt;/record&gt;&lt;/Cite&gt;&lt;/EndNote&gt;</w:instrText>
              </w:r>
              <w:r w:rsidRPr="00FB03B7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separate"/>
              </w:r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[</w:t>
              </w:r>
            </w:ins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HYPERLINK  \l "_ENREF_22" \o "Kotryna, 2010  #11" </w:instrText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ins w:id="526" w:author="Zepie" w:date="2011-02-17T15:35:00Z">
              <w:r w:rsidR="009069F1">
                <w:rPr>
                  <w:rFonts w:asciiTheme="minorEastAsia" w:hAnsiTheme="minorEastAsia"/>
                  <w:noProof/>
                  <w:sz w:val="18"/>
                  <w:szCs w:val="18"/>
                </w:rPr>
                <w:t>22</w:t>
              </w:r>
            </w:ins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  <w:ins w:id="527" w:author="Zepie" w:date="2011-02-17T15:35:00Z"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]</w:t>
              </w:r>
              <w:r w:rsidRPr="00FB03B7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100000"/>
              <w:rPr>
                <w:ins w:id="528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100000"/>
              <w:rPr>
                <w:ins w:id="529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530" w:author="Zepie" w:date="2011-02-17T15:35:00Z">
              <w:r w:rsidRPr="00FB03B7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OD</w:t>
              </w:r>
            </w:ins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100000"/>
              <w:rPr>
                <w:ins w:id="531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532" w:author="Zepie" w:date="2011-02-17T15:35:00Z">
              <w:r w:rsidRPr="00FB03B7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MED</w:t>
              </w:r>
            </w:ins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100000"/>
              <w:rPr>
                <w:ins w:id="533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AF5C05" w:rsidRPr="009C4DD0" w:rsidTr="009069F1">
        <w:trPr>
          <w:gridAfter w:val="1"/>
          <w:wAfter w:w="1702" w:type="dxa"/>
          <w:trHeight w:val="21"/>
          <w:ins w:id="534" w:author="Zepie" w:date="2011-02-17T15:35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rPr>
                <w:ins w:id="535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cnfStyle w:val="000000000000"/>
              <w:rPr>
                <w:ins w:id="536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537" w:author="Zepie" w:date="2011-02-17T15:35:00Z">
              <w:r w:rsidRPr="009C4DD0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No. of cases</w:t>
              </w:r>
            </w:ins>
          </w:p>
        </w:tc>
        <w:tc>
          <w:tcPr>
            <w:tcW w:w="173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000000"/>
              <w:rPr>
                <w:ins w:id="538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539" w:author="Zepie" w:date="2011-02-17T15:35:00Z">
              <w:r w:rsidRPr="009C4DD0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50</w:t>
              </w:r>
            </w:ins>
          </w:p>
        </w:tc>
        <w:tc>
          <w:tcPr>
            <w:tcW w:w="167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000000"/>
              <w:rPr>
                <w:ins w:id="540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541" w:author="Zepie" w:date="2011-02-17T15:35:00Z">
              <w:r w:rsidRPr="009C4DD0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50</w:t>
              </w:r>
            </w:ins>
          </w:p>
        </w:tc>
        <w:tc>
          <w:tcPr>
            <w:tcW w:w="176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000000"/>
              <w:rPr>
                <w:ins w:id="542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AF5C05" w:rsidRPr="009C4DD0" w:rsidTr="009069F1">
        <w:trPr>
          <w:gridAfter w:val="1"/>
          <w:cnfStyle w:val="000000100000"/>
          <w:wAfter w:w="1702" w:type="dxa"/>
          <w:trHeight w:val="21"/>
          <w:ins w:id="543" w:author="Zepie" w:date="2011-02-17T15:35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rPr>
                <w:ins w:id="544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cnfStyle w:val="000000100000"/>
              <w:rPr>
                <w:ins w:id="545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546" w:author="Zepie" w:date="2011-02-17T15:35:00Z">
              <w:r w:rsidRPr="009C4DD0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Sex (M</w:t>
              </w:r>
              <w:r w:rsidRPr="009C4DD0">
                <w:rPr>
                  <w:rFonts w:asciiTheme="minorEastAsia" w:hAnsiTheme="minorEastAsia" w:cs="AdvTT5843c571" w:hint="eastAsia"/>
                  <w:kern w:val="0"/>
                  <w:sz w:val="18"/>
                  <w:szCs w:val="18"/>
                </w:rPr>
                <w:t xml:space="preserve"> </w:t>
              </w:r>
              <w:r w:rsidRPr="009C4DD0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: F)</w:t>
              </w:r>
            </w:ins>
          </w:p>
        </w:tc>
        <w:tc>
          <w:tcPr>
            <w:tcW w:w="341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100000"/>
              <w:rPr>
                <w:ins w:id="547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548" w:author="Zepie" w:date="2011-02-17T15:35:00Z">
              <w:r w:rsidRPr="009C4DD0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53 : 47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100000"/>
              <w:rPr>
                <w:ins w:id="549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AF5C05" w:rsidRPr="009C4DD0" w:rsidTr="009069F1">
        <w:trPr>
          <w:gridAfter w:val="1"/>
          <w:wAfter w:w="1702" w:type="dxa"/>
          <w:trHeight w:val="240"/>
          <w:ins w:id="550" w:author="Zepie" w:date="2011-02-17T15:35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rPr>
                <w:ins w:id="551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cnfStyle w:val="000000000000"/>
              <w:rPr>
                <w:ins w:id="552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553" w:author="Zepie" w:date="2011-02-17T15:35:00Z">
              <w:r w:rsidRPr="009C4DD0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Age (yr)</w:t>
              </w:r>
            </w:ins>
          </w:p>
        </w:tc>
        <w:tc>
          <w:tcPr>
            <w:tcW w:w="341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000000"/>
              <w:rPr>
                <w:ins w:id="554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555" w:author="Zepie" w:date="2011-02-17T15:35:00Z">
              <w:r w:rsidRPr="009C4DD0">
                <w:rPr>
                  <w:rFonts w:asciiTheme="minorEastAsia" w:hAnsiTheme="minorEastAsia" w:cs="AdvPTimes"/>
                  <w:kern w:val="0"/>
                  <w:sz w:val="18"/>
                  <w:szCs w:val="18"/>
                </w:rPr>
                <w:t xml:space="preserve">43 </w:t>
              </w:r>
              <w:r w:rsidRPr="009C4DD0">
                <w:rPr>
                  <w:rFonts w:asciiTheme="minorEastAsia" w:hAnsiTheme="minorEastAsia" w:cs="AdvTir_symb"/>
                  <w:kern w:val="0"/>
                  <w:sz w:val="18"/>
                  <w:szCs w:val="18"/>
                </w:rPr>
                <w:t xml:space="preserve">± </w:t>
              </w:r>
              <w:r w:rsidRPr="009C4DD0">
                <w:rPr>
                  <w:rFonts w:asciiTheme="minorEastAsia" w:hAnsiTheme="minorEastAsia" w:cs="AdvPTimes"/>
                  <w:kern w:val="0"/>
                  <w:sz w:val="18"/>
                  <w:szCs w:val="18"/>
                </w:rPr>
                <w:t>1 ( 21</w:t>
              </w:r>
              <w:r w:rsidRPr="009C4DD0">
                <w:rPr>
                  <w:rFonts w:asciiTheme="minorEastAsia" w:hAnsiTheme="minorEastAsia" w:cs="AdvPTimes" w:hint="eastAsia"/>
                  <w:kern w:val="0"/>
                  <w:sz w:val="18"/>
                  <w:szCs w:val="18"/>
                </w:rPr>
                <w:t xml:space="preserve"> ~</w:t>
              </w:r>
              <w:r w:rsidRPr="009C4DD0">
                <w:rPr>
                  <w:rFonts w:asciiTheme="minorEastAsia" w:hAnsiTheme="minorEastAsia" w:cs="AdvPTimes"/>
                  <w:kern w:val="0"/>
                  <w:sz w:val="18"/>
                  <w:szCs w:val="18"/>
                </w:rPr>
                <w:t xml:space="preserve"> 76)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000000"/>
              <w:rPr>
                <w:ins w:id="556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AF5C05" w:rsidRPr="009C4DD0" w:rsidTr="009069F1">
        <w:trPr>
          <w:gridAfter w:val="1"/>
          <w:cnfStyle w:val="000000100000"/>
          <w:wAfter w:w="1702" w:type="dxa"/>
          <w:trHeight w:val="240"/>
          <w:ins w:id="557" w:author="Zepie" w:date="2011-02-17T15:35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rPr>
                <w:ins w:id="558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cnfStyle w:val="000000100000"/>
              <w:rPr>
                <w:ins w:id="559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ins w:id="560" w:author="Zepie" w:date="2011-02-17T15:35:00Z">
              <w:r w:rsidRPr="009C4DD0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Level of surgery (</w:t>
              </w:r>
              <w:r w:rsidRPr="009C4DD0">
                <w:rPr>
                  <w:rFonts w:asciiTheme="minorEastAsia" w:hAnsiTheme="minorEastAsia" w:cs="AdvTT5843c571" w:hint="eastAsia"/>
                  <w:kern w:val="0"/>
                  <w:sz w:val="18"/>
                  <w:szCs w:val="18"/>
                </w:rPr>
                <w:t>%</w:t>
              </w:r>
              <w:r w:rsidRPr="009C4DD0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)</w:t>
              </w:r>
            </w:ins>
          </w:p>
        </w:tc>
        <w:tc>
          <w:tcPr>
            <w:tcW w:w="341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100000"/>
              <w:rPr>
                <w:ins w:id="561" w:author="Zepie" w:date="2011-02-17T15:35:00Z"/>
                <w:rFonts w:asciiTheme="minorEastAsia" w:hAnsiTheme="minorEastAsia" w:cs="AdvPTimes"/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100000"/>
              <w:rPr>
                <w:ins w:id="562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</w:tr>
      <w:tr w:rsidR="00AF5C05" w:rsidRPr="009C4DD0" w:rsidTr="009069F1">
        <w:trPr>
          <w:gridAfter w:val="1"/>
          <w:wAfter w:w="1702" w:type="dxa"/>
          <w:trHeight w:val="240"/>
          <w:ins w:id="563" w:author="Zepie" w:date="2011-02-17T15:35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rPr>
                <w:ins w:id="564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000000"/>
              <w:rPr>
                <w:ins w:id="565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ins w:id="566" w:author="Zepie" w:date="2011-02-17T15:35:00Z">
              <w:r w:rsidRPr="009C4DD0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L2-3</w:t>
              </w:r>
            </w:ins>
          </w:p>
        </w:tc>
        <w:tc>
          <w:tcPr>
            <w:tcW w:w="341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000000"/>
              <w:rPr>
                <w:ins w:id="567" w:author="Zepie" w:date="2011-02-17T15:35:00Z"/>
                <w:rFonts w:asciiTheme="minorEastAsia" w:hAnsiTheme="minorEastAsia" w:cs="AdvPTimes"/>
                <w:kern w:val="0"/>
                <w:sz w:val="18"/>
                <w:szCs w:val="18"/>
              </w:rPr>
            </w:pPr>
            <w:ins w:id="568" w:author="Zepie" w:date="2011-02-17T15:35:00Z">
              <w:r w:rsidRPr="009C4DD0">
                <w:rPr>
                  <w:rFonts w:asciiTheme="minorEastAsia" w:hAnsiTheme="minorEastAsia" w:cs="AdvPTimes" w:hint="eastAsia"/>
                  <w:kern w:val="0"/>
                  <w:sz w:val="18"/>
                  <w:szCs w:val="18"/>
                </w:rPr>
                <w:t>2.4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000000"/>
              <w:rPr>
                <w:ins w:id="569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</w:tr>
      <w:tr w:rsidR="00AF5C05" w:rsidRPr="009C4DD0" w:rsidTr="009069F1">
        <w:trPr>
          <w:gridAfter w:val="1"/>
          <w:cnfStyle w:val="000000100000"/>
          <w:wAfter w:w="1702" w:type="dxa"/>
          <w:trHeight w:val="81"/>
          <w:ins w:id="570" w:author="Zepie" w:date="2011-02-17T15:35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rPr>
                <w:ins w:id="571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100000"/>
              <w:rPr>
                <w:ins w:id="572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ins w:id="573" w:author="Zepie" w:date="2011-02-17T15:35:00Z">
              <w:r w:rsidRPr="009C4DD0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L3-4</w:t>
              </w:r>
            </w:ins>
          </w:p>
        </w:tc>
        <w:tc>
          <w:tcPr>
            <w:tcW w:w="341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100000"/>
              <w:rPr>
                <w:ins w:id="574" w:author="Zepie" w:date="2011-02-17T15:35:00Z"/>
                <w:rFonts w:asciiTheme="minorEastAsia" w:hAnsiTheme="minorEastAsia" w:cs="AdvPTimes"/>
                <w:kern w:val="0"/>
                <w:sz w:val="18"/>
                <w:szCs w:val="18"/>
              </w:rPr>
            </w:pPr>
            <w:ins w:id="575" w:author="Zepie" w:date="2011-02-17T15:35:00Z">
              <w:r w:rsidRPr="009C4DD0">
                <w:rPr>
                  <w:rFonts w:asciiTheme="minorEastAsia" w:hAnsiTheme="minorEastAsia" w:cs="AdvPTimes" w:hint="eastAsia"/>
                  <w:kern w:val="0"/>
                  <w:sz w:val="18"/>
                  <w:szCs w:val="18"/>
                </w:rPr>
                <w:t>3.4</w:t>
              </w:r>
            </w:ins>
          </w:p>
        </w:tc>
        <w:tc>
          <w:tcPr>
            <w:tcW w:w="1766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100000"/>
              <w:rPr>
                <w:ins w:id="576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</w:tr>
      <w:tr w:rsidR="00AF5C05" w:rsidRPr="009C4DD0" w:rsidTr="009069F1">
        <w:trPr>
          <w:gridAfter w:val="1"/>
          <w:wAfter w:w="1702" w:type="dxa"/>
          <w:trHeight w:val="78"/>
          <w:ins w:id="577" w:author="Zepie" w:date="2011-02-17T15:35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rPr>
                <w:ins w:id="578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000000"/>
              <w:rPr>
                <w:ins w:id="579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ins w:id="580" w:author="Zepie" w:date="2011-02-17T15:35:00Z">
              <w:r w:rsidRPr="009C4DD0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L4-5</w:t>
              </w:r>
            </w:ins>
          </w:p>
        </w:tc>
        <w:tc>
          <w:tcPr>
            <w:tcW w:w="341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000000"/>
              <w:rPr>
                <w:ins w:id="581" w:author="Zepie" w:date="2011-02-17T15:35:00Z"/>
                <w:rFonts w:asciiTheme="minorEastAsia" w:hAnsiTheme="minorEastAsia" w:cs="AdvPTimes"/>
                <w:kern w:val="0"/>
                <w:sz w:val="18"/>
                <w:szCs w:val="18"/>
              </w:rPr>
            </w:pPr>
            <w:ins w:id="582" w:author="Zepie" w:date="2011-02-17T15:35:00Z">
              <w:r w:rsidRPr="009C4DD0">
                <w:rPr>
                  <w:rFonts w:asciiTheme="minorEastAsia" w:hAnsiTheme="minorEastAsia" w:cs="AdvPTimes" w:hint="eastAsia"/>
                  <w:kern w:val="0"/>
                  <w:sz w:val="18"/>
                  <w:szCs w:val="18"/>
                </w:rPr>
                <w:t>44.8</w:t>
              </w:r>
            </w:ins>
          </w:p>
        </w:tc>
        <w:tc>
          <w:tcPr>
            <w:tcW w:w="1766" w:type="dxa"/>
            <w:vMerge/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000000"/>
              <w:rPr>
                <w:ins w:id="583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</w:tr>
      <w:tr w:rsidR="00AF5C05" w:rsidRPr="009C4DD0" w:rsidTr="009069F1">
        <w:trPr>
          <w:gridAfter w:val="1"/>
          <w:cnfStyle w:val="000000100000"/>
          <w:wAfter w:w="1702" w:type="dxa"/>
          <w:trHeight w:val="78"/>
          <w:ins w:id="584" w:author="Zepie" w:date="2011-02-17T15:35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rPr>
                <w:ins w:id="585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100000"/>
              <w:rPr>
                <w:ins w:id="586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ins w:id="587" w:author="Zepie" w:date="2011-02-17T15:35:00Z">
              <w:r w:rsidRPr="009C4DD0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L5-S1</w:t>
              </w:r>
            </w:ins>
          </w:p>
        </w:tc>
        <w:tc>
          <w:tcPr>
            <w:tcW w:w="341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100000"/>
              <w:rPr>
                <w:ins w:id="588" w:author="Zepie" w:date="2011-02-17T15:35:00Z"/>
                <w:rFonts w:asciiTheme="minorEastAsia" w:hAnsiTheme="minorEastAsia" w:cs="AdvPTimes"/>
                <w:kern w:val="0"/>
                <w:sz w:val="18"/>
                <w:szCs w:val="18"/>
              </w:rPr>
            </w:pPr>
            <w:ins w:id="589" w:author="Zepie" w:date="2011-02-17T15:35:00Z">
              <w:r w:rsidRPr="009C4DD0">
                <w:rPr>
                  <w:rFonts w:asciiTheme="minorEastAsia" w:hAnsiTheme="minorEastAsia" w:cs="AdvPTimes" w:hint="eastAsia"/>
                  <w:kern w:val="0"/>
                  <w:sz w:val="18"/>
                  <w:szCs w:val="18"/>
                </w:rPr>
                <w:t>49.4</w:t>
              </w:r>
            </w:ins>
          </w:p>
        </w:tc>
        <w:tc>
          <w:tcPr>
            <w:tcW w:w="1766" w:type="dxa"/>
            <w:vMerge/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100000"/>
              <w:rPr>
                <w:ins w:id="590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</w:tr>
      <w:tr w:rsidR="00AF5C05" w:rsidRPr="009C4DD0" w:rsidTr="009069F1">
        <w:trPr>
          <w:gridAfter w:val="1"/>
          <w:wAfter w:w="1702" w:type="dxa"/>
          <w:trHeight w:val="81"/>
          <w:ins w:id="591" w:author="Zepie" w:date="2011-02-17T15:35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rPr>
                <w:ins w:id="592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cnfStyle w:val="000000000000"/>
              <w:rPr>
                <w:ins w:id="593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ins w:id="594" w:author="Zepie" w:date="2011-02-17T15:35:00Z">
              <w:r w:rsidRPr="009C4DD0">
                <w:rPr>
                  <w:rFonts w:asciiTheme="minorEastAsia" w:hAnsiTheme="minorEastAsia" w:cs="AdvPTimes"/>
                  <w:kern w:val="0"/>
                  <w:sz w:val="18"/>
                  <w:szCs w:val="18"/>
                </w:rPr>
                <w:t>Duration (months)</w:t>
              </w:r>
            </w:ins>
          </w:p>
        </w:tc>
        <w:tc>
          <w:tcPr>
            <w:tcW w:w="341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000000"/>
              <w:rPr>
                <w:ins w:id="595" w:author="Zepie" w:date="2011-02-17T15:35:00Z"/>
                <w:rFonts w:asciiTheme="minorEastAsia" w:hAnsiTheme="minorEastAsia" w:cs="AdvPTimes"/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vMerge/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000000"/>
              <w:rPr>
                <w:ins w:id="596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</w:tr>
      <w:tr w:rsidR="00AF5C05" w:rsidRPr="009C4DD0" w:rsidTr="009069F1">
        <w:trPr>
          <w:gridAfter w:val="1"/>
          <w:cnfStyle w:val="000000100000"/>
          <w:wAfter w:w="1702" w:type="dxa"/>
          <w:trHeight w:val="78"/>
          <w:ins w:id="597" w:author="Zepie" w:date="2011-02-17T15:35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rPr>
                <w:ins w:id="598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100000"/>
              <w:rPr>
                <w:ins w:id="599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ins w:id="600" w:author="Zepie" w:date="2011-02-17T15:35:00Z">
              <w:r w:rsidRPr="009C4DD0">
                <w:rPr>
                  <w:rFonts w:asciiTheme="minorEastAsia" w:hAnsiTheme="minorEastAsia" w:cs="AdvPTimes"/>
                  <w:kern w:val="0"/>
                  <w:sz w:val="18"/>
                  <w:szCs w:val="18"/>
                </w:rPr>
                <w:t>Low back pain</w:t>
              </w:r>
            </w:ins>
          </w:p>
        </w:tc>
        <w:tc>
          <w:tcPr>
            <w:tcW w:w="341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100000"/>
              <w:rPr>
                <w:ins w:id="601" w:author="Zepie" w:date="2011-02-17T15:35:00Z"/>
                <w:rFonts w:asciiTheme="minorEastAsia" w:hAnsiTheme="minorEastAsia" w:cs="AdvPTimes"/>
                <w:kern w:val="0"/>
                <w:sz w:val="18"/>
                <w:szCs w:val="18"/>
              </w:rPr>
            </w:pPr>
            <w:ins w:id="602" w:author="Zepie" w:date="2011-02-17T15:35:00Z">
              <w:r w:rsidRPr="009C4DD0">
                <w:rPr>
                  <w:rFonts w:asciiTheme="minorEastAsia" w:hAnsiTheme="minorEastAsia" w:cs="AdvPTimes"/>
                  <w:kern w:val="0"/>
                  <w:sz w:val="18"/>
                  <w:szCs w:val="18"/>
                </w:rPr>
                <w:t xml:space="preserve">83 </w:t>
              </w:r>
              <w:r w:rsidRPr="009C4DD0">
                <w:rPr>
                  <w:rFonts w:asciiTheme="minorEastAsia" w:hAnsiTheme="minorEastAsia" w:cs="AdvTir_symb"/>
                  <w:kern w:val="0"/>
                  <w:sz w:val="18"/>
                  <w:szCs w:val="18"/>
                </w:rPr>
                <w:t xml:space="preserve">± </w:t>
              </w:r>
              <w:r w:rsidRPr="009C4DD0">
                <w:rPr>
                  <w:rFonts w:asciiTheme="minorEastAsia" w:hAnsiTheme="minorEastAsia" w:cs="AdvPTimes"/>
                  <w:kern w:val="0"/>
                  <w:sz w:val="18"/>
                  <w:szCs w:val="18"/>
                </w:rPr>
                <w:t xml:space="preserve">11 </w:t>
              </w:r>
              <w:r w:rsidRPr="009C4DD0">
                <w:rPr>
                  <w:rFonts w:asciiTheme="minorEastAsia" w:hAnsiTheme="minorEastAsia" w:cs="AdvPTimes" w:hint="eastAsia"/>
                  <w:kern w:val="0"/>
                  <w:sz w:val="18"/>
                  <w:szCs w:val="18"/>
                </w:rPr>
                <w:t>(</w:t>
              </w:r>
              <w:r w:rsidRPr="009C4DD0">
                <w:rPr>
                  <w:rFonts w:asciiTheme="minorEastAsia" w:hAnsiTheme="minorEastAsia" w:cs="AdvPTimes"/>
                  <w:kern w:val="0"/>
                  <w:sz w:val="18"/>
                  <w:szCs w:val="18"/>
                </w:rPr>
                <w:t>0.25</w:t>
              </w:r>
              <w:r w:rsidRPr="009C4DD0">
                <w:rPr>
                  <w:rFonts w:asciiTheme="minorEastAsia" w:hAnsiTheme="minorEastAsia" w:cs="AdvPTimes" w:hint="eastAsia"/>
                  <w:kern w:val="0"/>
                  <w:sz w:val="18"/>
                  <w:szCs w:val="18"/>
                </w:rPr>
                <w:t xml:space="preserve"> ~</w:t>
              </w:r>
              <w:r w:rsidRPr="009C4DD0">
                <w:rPr>
                  <w:rFonts w:asciiTheme="minorEastAsia" w:hAnsiTheme="minorEastAsia" w:cs="AdvPTimes"/>
                  <w:kern w:val="0"/>
                  <w:sz w:val="18"/>
                  <w:szCs w:val="18"/>
                </w:rPr>
                <w:t xml:space="preserve"> 360)</w:t>
              </w:r>
            </w:ins>
          </w:p>
        </w:tc>
        <w:tc>
          <w:tcPr>
            <w:tcW w:w="1766" w:type="dxa"/>
            <w:vMerge/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100000"/>
              <w:rPr>
                <w:ins w:id="603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</w:tr>
      <w:tr w:rsidR="00AF5C05" w:rsidRPr="009C4DD0" w:rsidTr="009069F1">
        <w:trPr>
          <w:gridAfter w:val="1"/>
          <w:wAfter w:w="1702" w:type="dxa"/>
          <w:trHeight w:val="187"/>
          <w:ins w:id="604" w:author="Zepie" w:date="2011-02-17T15:35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rPr>
                <w:ins w:id="605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000000"/>
              <w:rPr>
                <w:ins w:id="606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ins w:id="607" w:author="Zepie" w:date="2011-02-17T15:35:00Z">
              <w:r w:rsidRPr="009C4DD0">
                <w:rPr>
                  <w:rFonts w:asciiTheme="minorEastAsia" w:hAnsiTheme="minorEastAsia" w:cs="AdvPTimes"/>
                  <w:kern w:val="0"/>
                  <w:sz w:val="18"/>
                  <w:szCs w:val="18"/>
                </w:rPr>
                <w:t>Leg pain</w:t>
              </w:r>
            </w:ins>
          </w:p>
        </w:tc>
        <w:tc>
          <w:tcPr>
            <w:tcW w:w="3414" w:type="dxa"/>
            <w:gridSpan w:val="2"/>
            <w:tcBorders>
              <w:top w:val="nil"/>
              <w:left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000000"/>
              <w:rPr>
                <w:ins w:id="608" w:author="Zepie" w:date="2011-02-17T15:35:00Z"/>
                <w:rFonts w:asciiTheme="minorEastAsia" w:hAnsiTheme="minorEastAsia" w:cs="AdvPTimes"/>
                <w:kern w:val="0"/>
                <w:sz w:val="18"/>
                <w:szCs w:val="18"/>
              </w:rPr>
            </w:pPr>
            <w:ins w:id="609" w:author="Zepie" w:date="2011-02-17T15:35:00Z">
              <w:r w:rsidRPr="009C4DD0">
                <w:rPr>
                  <w:rFonts w:asciiTheme="minorEastAsia" w:hAnsiTheme="minorEastAsia" w:cs="AdvPTimes"/>
                  <w:kern w:val="0"/>
                  <w:sz w:val="18"/>
                  <w:szCs w:val="18"/>
                </w:rPr>
                <w:t xml:space="preserve">7 </w:t>
              </w:r>
              <w:r w:rsidRPr="009C4DD0">
                <w:rPr>
                  <w:rFonts w:asciiTheme="minorEastAsia" w:hAnsiTheme="minorEastAsia" w:cs="AdvTir_symb"/>
                  <w:kern w:val="0"/>
                  <w:sz w:val="18"/>
                  <w:szCs w:val="18"/>
                </w:rPr>
                <w:t xml:space="preserve">± </w:t>
              </w:r>
              <w:r w:rsidRPr="009C4DD0">
                <w:rPr>
                  <w:rFonts w:asciiTheme="minorEastAsia" w:hAnsiTheme="minorEastAsia" w:cs="AdvPTimes"/>
                  <w:kern w:val="0"/>
                  <w:sz w:val="18"/>
                  <w:szCs w:val="18"/>
                </w:rPr>
                <w:t>1 (0.25</w:t>
              </w:r>
              <w:r w:rsidRPr="009C4DD0">
                <w:rPr>
                  <w:rFonts w:asciiTheme="minorEastAsia" w:hAnsiTheme="minorEastAsia" w:cs="AdvPTimes" w:hint="eastAsia"/>
                  <w:kern w:val="0"/>
                  <w:sz w:val="18"/>
                  <w:szCs w:val="18"/>
                </w:rPr>
                <w:t xml:space="preserve"> ~</w:t>
              </w:r>
              <w:r w:rsidRPr="009C4DD0">
                <w:rPr>
                  <w:rFonts w:asciiTheme="minorEastAsia" w:hAnsiTheme="minorEastAsia" w:cs="AdvPTimes"/>
                  <w:kern w:val="0"/>
                  <w:sz w:val="18"/>
                  <w:szCs w:val="18"/>
                </w:rPr>
                <w:t xml:space="preserve"> 84)</w:t>
              </w:r>
            </w:ins>
          </w:p>
        </w:tc>
        <w:tc>
          <w:tcPr>
            <w:tcW w:w="1766" w:type="dxa"/>
            <w:vMerge/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000000"/>
              <w:rPr>
                <w:ins w:id="610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</w:tr>
    </w:tbl>
    <w:p w:rsidR="00AF5C05" w:rsidDel="009069F1" w:rsidRDefault="00AF5C05" w:rsidP="00510629">
      <w:pPr>
        <w:rPr>
          <w:del w:id="611" w:author="Zepie" w:date="2011-02-17T15:36:00Z"/>
          <w:rFonts w:eastAsiaTheme="minorHAnsi" w:cs="AdvP8585"/>
          <w:b/>
          <w:kern w:val="0"/>
          <w:szCs w:val="20"/>
        </w:rPr>
      </w:pPr>
    </w:p>
    <w:p w:rsidR="00510629" w:rsidDel="00AF5C05" w:rsidRDefault="00510629" w:rsidP="00510629">
      <w:pPr>
        <w:wordWrap/>
        <w:adjustRightInd w:val="0"/>
        <w:jc w:val="left"/>
        <w:rPr>
          <w:del w:id="612" w:author="Zepie" w:date="2011-02-17T15:35:00Z"/>
          <w:rFonts w:ascii="Univers-Condensed" w:hAnsi="Univers-Condensed" w:cs="Univers-Condensed"/>
          <w:kern w:val="0"/>
          <w:sz w:val="16"/>
          <w:szCs w:val="16"/>
        </w:rPr>
      </w:pPr>
      <w:del w:id="613" w:author="Zepie" w:date="2011-02-17T15:35:00Z">
        <w:r w:rsidDel="00AF5C05">
          <w:rPr>
            <w:rFonts w:ascii="Univers-CondensedBold" w:hAnsi="Univers-CondensedBold" w:cs="Univers-CondensedBold" w:hint="eastAsia"/>
            <w:b/>
            <w:bCs/>
            <w:kern w:val="0"/>
            <w:szCs w:val="20"/>
          </w:rPr>
          <w:delText>Table 1</w:delText>
        </w:r>
        <w:r w:rsidDel="00AF5C05">
          <w:rPr>
            <w:rFonts w:ascii="Univers-CondensedBold" w:hAnsi="Univers-CondensedBold" w:cs="Univers-CondensedBold"/>
            <w:b/>
            <w:bCs/>
            <w:kern w:val="0"/>
            <w:szCs w:val="20"/>
          </w:rPr>
          <w:delText>. Comparisons of Perioperative Parameters</w:delText>
        </w:r>
        <w:r w:rsidDel="00AF5C05">
          <w:rPr>
            <w:rFonts w:ascii="Univers-CondensedBold" w:hAnsi="Univers-CondensedBold" w:cs="Univers-CondensedBold" w:hint="eastAsia"/>
            <w:b/>
            <w:bCs/>
            <w:kern w:val="0"/>
            <w:szCs w:val="20"/>
          </w:rPr>
          <w:delText xml:space="preserve"> </w:delText>
        </w:r>
        <w:r w:rsidDel="00AF5C05">
          <w:rPr>
            <w:rFonts w:ascii="Univers-CondensedBold" w:hAnsi="Univers-CondensedBold" w:cs="Univers-CondensedBold"/>
            <w:b/>
            <w:bCs/>
            <w:kern w:val="0"/>
            <w:szCs w:val="20"/>
          </w:rPr>
          <w:delText xml:space="preserve">Between </w:delText>
        </w:r>
        <w:r w:rsidDel="00AF5C05">
          <w:rPr>
            <w:rFonts w:ascii="Univers-CondensedBold" w:hAnsi="Univers-CondensedBold" w:cs="Univers-CondensedBold" w:hint="eastAsia"/>
            <w:b/>
            <w:bCs/>
            <w:kern w:val="0"/>
            <w:szCs w:val="20"/>
          </w:rPr>
          <w:delText xml:space="preserve">OD and </w:delText>
        </w:r>
        <w:r w:rsidDel="00AF5C05">
          <w:rPr>
            <w:rFonts w:ascii="Univers-CondensedBold" w:hAnsi="Univers-CondensedBold" w:cs="Univers-CondensedBold"/>
            <w:b/>
            <w:bCs/>
            <w:kern w:val="0"/>
            <w:szCs w:val="20"/>
          </w:rPr>
          <w:delText xml:space="preserve">MED </w:delText>
        </w:r>
        <w:r w:rsidDel="00AF5C05">
          <w:rPr>
            <w:rFonts w:ascii="Univers-CondensedBold" w:hAnsi="Univers-CondensedBold" w:cs="Univers-CondensedBold" w:hint="eastAsia"/>
            <w:b/>
            <w:bCs/>
            <w:kern w:val="0"/>
            <w:szCs w:val="20"/>
          </w:rPr>
          <w:delText>groups</w:delText>
        </w:r>
      </w:del>
    </w:p>
    <w:tbl>
      <w:tblPr>
        <w:tblStyle w:val="ad"/>
        <w:tblW w:w="11069" w:type="dxa"/>
        <w:tblLook w:val="04A0"/>
      </w:tblPr>
      <w:tblGrid>
        <w:gridCol w:w="1772"/>
        <w:gridCol w:w="2415"/>
        <w:gridCol w:w="1739"/>
        <w:gridCol w:w="1675"/>
        <w:gridCol w:w="1766"/>
        <w:gridCol w:w="1702"/>
      </w:tblGrid>
      <w:tr w:rsidR="009A22D7" w:rsidRPr="00FB03B7" w:rsidDel="00AF5C05" w:rsidTr="009F02ED">
        <w:trPr>
          <w:gridAfter w:val="1"/>
          <w:cnfStyle w:val="100000000000"/>
          <w:wAfter w:w="1845" w:type="dxa"/>
          <w:del w:id="614" w:author="Zepie" w:date="2011-02-17T15:35:00Z"/>
        </w:trPr>
        <w:tc>
          <w:tcPr>
            <w:cnfStyle w:val="001000000000"/>
            <w:tcW w:w="1844" w:type="dxa"/>
            <w:vMerge w:val="restart"/>
            <w:shd w:val="clear" w:color="auto" w:fill="auto"/>
            <w:vAlign w:val="center"/>
          </w:tcPr>
          <w:p w:rsidR="00510629" w:rsidRPr="00FB03B7" w:rsidDel="00AF5C05" w:rsidRDefault="00510629" w:rsidP="009069F1">
            <w:pPr>
              <w:wordWrap/>
              <w:adjustRightInd w:val="0"/>
              <w:jc w:val="center"/>
              <w:rPr>
                <w:del w:id="615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616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color w:val="auto"/>
                  <w:kern w:val="0"/>
                  <w:sz w:val="18"/>
                  <w:szCs w:val="18"/>
                </w:rPr>
                <w:delText xml:space="preserve">Wu X 등 </w:delText>
              </w:r>
              <w:r w:rsidR="0050794E" w:rsidRPr="00FB03B7" w:rsidDel="00AF5C05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fldChar w:fldCharType="begin"/>
              </w:r>
              <w:r w:rsidR="00697226" w:rsidDel="00AF5C05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delInstrText xml:space="preserve"> ADDIN EN.CITE &lt;EndNote&gt;&lt;Cite&gt;&lt;Author&gt;Wu&lt;/Author&gt;&lt;Year&gt;2006&lt;/Year&gt;&lt;RecNum&gt;55&lt;/RecNum&gt;&lt;DisplayText&gt;[18]&lt;/DisplayText&gt;&lt;record&gt;&lt;rec-number&gt;55&lt;/rec-number&gt;&lt;foreign-keys&gt;&lt;key app="EN" db-id="99zrxrfa45z5vuefern5ap0la90xx9rzt0xr"&gt;55&lt;/key&gt;&lt;/foreign-keys&gt;&lt;ref-type name="Journal Article"&gt;17&lt;/ref-type&gt;&lt;contributors&gt;&lt;authors&gt;&lt;author&gt;Xiaotao Wu &lt;/author&gt;&lt;author&gt;Suyang Zhuang&lt;/author&gt;&lt;author&gt;Zubin Mao&lt;/author&gt;&lt;author&gt;Hui Chen&lt;/author&gt;&lt;/authors&gt;&lt;/contributors&gt;&lt;titles&gt;&lt;title&gt;Microendoscopic Discectomy for Lumbar Disc Herniation:Surgical Technique and Outcome in 873 Consecutive Cases&lt;/title&gt;&lt;secondary-title&gt;SPINE&lt;/secondary-title&gt;&lt;/titles&gt;&lt;periodical&gt;&lt;full-title&gt;Spine&lt;/full-title&gt;&lt;/periodical&gt;&lt;pages&gt;&lt;style face="normal" font="default" size="100%"&gt;2689&lt;/style&gt;&lt;style face="normal" font="default" charset="136" size="100%"&gt;-2694&lt;/style&gt;&lt;/pages&gt;&lt;volume&gt;31&lt;/volume&gt;&lt;number&gt;23&lt;/number&gt;&lt;dates&gt;&lt;year&gt;2006&lt;/year&gt;&lt;/dates&gt;&lt;urls&gt;&lt;/urls&gt;&lt;/record&gt;&lt;/Cite&gt;&lt;/EndNote&gt;</w:delInstrText>
              </w:r>
              <w:r w:rsidR="0050794E" w:rsidRPr="00FB03B7" w:rsidDel="00AF5C05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fldChar w:fldCharType="separate"/>
              </w:r>
              <w:r w:rsidRPr="00510629" w:rsidDel="00AF5C05">
                <w:rPr>
                  <w:rFonts w:asciiTheme="minorEastAsia" w:hAnsiTheme="minorEastAsia" w:cs="Univers-Condensed"/>
                  <w:noProof/>
                  <w:color w:val="auto"/>
                  <w:kern w:val="0"/>
                  <w:sz w:val="18"/>
                  <w:szCs w:val="18"/>
                </w:rPr>
                <w:delText>[</w:delText>
              </w:r>
            </w:del>
            <w:r w:rsidR="009069F1">
              <w:rPr>
                <w:rFonts w:asciiTheme="minorEastAsia" w:hAnsiTheme="minorEastAsia" w:cs="Univers-Condensed"/>
                <w:noProof/>
                <w:color w:val="auto"/>
                <w:kern w:val="0"/>
                <w:sz w:val="18"/>
                <w:szCs w:val="18"/>
              </w:rPr>
              <w:fldChar w:fldCharType="begin"/>
            </w:r>
            <w:r w:rsidR="009069F1">
              <w:rPr>
                <w:rFonts w:asciiTheme="minorEastAsia" w:hAnsiTheme="minorEastAsia" w:cs="Univers-Condensed"/>
                <w:noProof/>
                <w:color w:val="auto"/>
                <w:kern w:val="0"/>
                <w:sz w:val="18"/>
                <w:szCs w:val="18"/>
              </w:rPr>
              <w:instrText xml:space="preserve"> HYPERLINK  \l "_ENREF_18" \o "Wu, 2006 #55" </w:instrText>
            </w:r>
            <w:r w:rsidR="009069F1">
              <w:rPr>
                <w:rFonts w:asciiTheme="minorEastAsia" w:hAnsiTheme="minorEastAsia" w:cs="Univers-Condensed"/>
                <w:noProof/>
                <w:color w:val="auto"/>
                <w:kern w:val="0"/>
                <w:sz w:val="18"/>
                <w:szCs w:val="18"/>
              </w:rPr>
            </w:r>
            <w:r w:rsidR="009069F1">
              <w:rPr>
                <w:rFonts w:asciiTheme="minorEastAsia" w:hAnsiTheme="minorEastAsia" w:cs="Univers-Condensed"/>
                <w:noProof/>
                <w:color w:val="auto"/>
                <w:kern w:val="0"/>
                <w:sz w:val="18"/>
                <w:szCs w:val="18"/>
              </w:rPr>
              <w:fldChar w:fldCharType="separate"/>
            </w:r>
            <w:del w:id="617" w:author="Zepie" w:date="2011-02-17T15:35:00Z">
              <w:r w:rsidR="009069F1" w:rsidRPr="00510629" w:rsidDel="00AF5C05">
                <w:rPr>
                  <w:rFonts w:asciiTheme="minorEastAsia" w:hAnsiTheme="minorEastAsia" w:cs="Univers-Condensed"/>
                  <w:noProof/>
                  <w:color w:val="auto"/>
                  <w:kern w:val="0"/>
                  <w:sz w:val="18"/>
                  <w:szCs w:val="18"/>
                </w:rPr>
                <w:delText>18</w:delText>
              </w:r>
            </w:del>
            <w:r w:rsidR="009069F1">
              <w:rPr>
                <w:rFonts w:asciiTheme="minorEastAsia" w:hAnsiTheme="minorEastAsia" w:cs="Univers-Condensed"/>
                <w:noProof/>
                <w:color w:val="auto"/>
                <w:kern w:val="0"/>
                <w:sz w:val="18"/>
                <w:szCs w:val="18"/>
              </w:rPr>
              <w:fldChar w:fldCharType="end"/>
            </w:r>
            <w:del w:id="618" w:author="Zepie" w:date="2011-02-17T15:35:00Z">
              <w:r w:rsidRPr="00510629" w:rsidDel="00AF5C05">
                <w:rPr>
                  <w:rFonts w:asciiTheme="minorEastAsia" w:hAnsiTheme="minorEastAsia" w:cs="Univers-Condensed"/>
                  <w:noProof/>
                  <w:color w:val="auto"/>
                  <w:kern w:val="0"/>
                  <w:sz w:val="18"/>
                  <w:szCs w:val="18"/>
                </w:rPr>
                <w:delText>]</w:delText>
              </w:r>
              <w:r w:rsidR="0050794E" w:rsidRPr="00FB03B7" w:rsidDel="00AF5C05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fldChar w:fldCharType="end"/>
              </w:r>
            </w:del>
          </w:p>
        </w:tc>
        <w:tc>
          <w:tcPr>
            <w:tcW w:w="2517" w:type="dxa"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100000000000"/>
              <w:rPr>
                <w:del w:id="619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100000000000"/>
              <w:rPr>
                <w:del w:id="620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621" w:author="Zepie" w:date="2011-02-17T15:35:00Z"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O</w:delText>
              </w:r>
              <w:r w:rsidRPr="00FB03B7" w:rsidDel="00AF5C05">
                <w:rPr>
                  <w:rFonts w:asciiTheme="minorEastAsia" w:hAnsiTheme="minorEastAsia" w:cs="Univers-Condensed" w:hint="eastAsia"/>
                  <w:color w:val="auto"/>
                  <w:kern w:val="0"/>
                  <w:sz w:val="18"/>
                  <w:szCs w:val="18"/>
                </w:rPr>
                <w:delText>D</w:delText>
              </w:r>
            </w:del>
          </w:p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100000000000"/>
              <w:rPr>
                <w:del w:id="622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623" w:author="Zepie" w:date="2011-02-17T15:35:00Z"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 xml:space="preserve">(N </w:delText>
              </w:r>
              <w:r w:rsidRPr="00FB03B7" w:rsidDel="00AF5C05">
                <w:rPr>
                  <w:rFonts w:asciiTheme="minorEastAsia" w:hAnsiTheme="minorEastAsia" w:cs="Univers-Condensed" w:hint="eastAsia"/>
                  <w:color w:val="auto"/>
                  <w:kern w:val="0"/>
                  <w:sz w:val="18"/>
                  <w:szCs w:val="18"/>
                </w:rPr>
                <w:delText>=</w:delText>
              </w:r>
              <w:r w:rsidRPr="00FB03B7" w:rsidDel="00AF5C05">
                <w:rPr>
                  <w:rFonts w:asciiTheme="minorEastAsia" w:hAnsiTheme="minorEastAsia" w:cs="Universal-GreekwithMathPi"/>
                  <w:color w:val="auto"/>
                  <w:kern w:val="0"/>
                  <w:sz w:val="18"/>
                  <w:szCs w:val="18"/>
                </w:rPr>
                <w:delText xml:space="preserve"> </w:delText>
              </w:r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358)</w:delText>
              </w:r>
            </w:del>
          </w:p>
        </w:tc>
        <w:tc>
          <w:tcPr>
            <w:tcW w:w="1701" w:type="dxa"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100000000000"/>
              <w:rPr>
                <w:del w:id="624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625" w:author="Zepie" w:date="2011-02-17T15:35:00Z"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MED</w:delText>
              </w:r>
            </w:del>
          </w:p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100000000000"/>
              <w:rPr>
                <w:del w:id="626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627" w:author="Zepie" w:date="2011-02-17T15:35:00Z"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 xml:space="preserve">(N </w:delText>
              </w:r>
              <w:r w:rsidRPr="00FB03B7" w:rsidDel="00AF5C05">
                <w:rPr>
                  <w:rFonts w:asciiTheme="minorEastAsia" w:hAnsiTheme="minorEastAsia" w:cs="Universal-GreekwithMathPi"/>
                  <w:color w:val="auto"/>
                  <w:kern w:val="0"/>
                  <w:sz w:val="18"/>
                  <w:szCs w:val="18"/>
                </w:rPr>
                <w:delText>=</w:delText>
              </w:r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873)</w:delText>
              </w:r>
            </w:del>
          </w:p>
        </w:tc>
        <w:tc>
          <w:tcPr>
            <w:tcW w:w="1319" w:type="dxa"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100000000000"/>
              <w:rPr>
                <w:del w:id="628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629" w:author="Zepie" w:date="2011-02-17T15:35:00Z">
              <w:r w:rsidRPr="00FB03B7" w:rsidDel="00AF5C05">
                <w:rPr>
                  <w:rFonts w:asciiTheme="minorEastAsia" w:hAnsiTheme="minorEastAsia" w:cs="Univers-CondensedOblique"/>
                  <w:i/>
                  <w:iCs/>
                  <w:color w:val="auto"/>
                  <w:kern w:val="0"/>
                  <w:sz w:val="18"/>
                  <w:szCs w:val="18"/>
                </w:rPr>
                <w:delText>P</w:delText>
              </w:r>
            </w:del>
          </w:p>
        </w:tc>
      </w:tr>
      <w:tr w:rsidR="009A22D7" w:rsidRPr="00FB03B7" w:rsidDel="00AF5C05" w:rsidTr="009F02ED">
        <w:trPr>
          <w:gridAfter w:val="1"/>
          <w:cnfStyle w:val="000000100000"/>
          <w:wAfter w:w="1845" w:type="dxa"/>
          <w:del w:id="630" w:author="Zepie" w:date="2011-02-17T15:35:00Z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rPr>
                <w:del w:id="631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632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633" w:author="Zepie" w:date="2011-02-17T15:35:00Z"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Hospital stay (days)</w:delText>
              </w:r>
            </w:del>
          </w:p>
        </w:tc>
        <w:tc>
          <w:tcPr>
            <w:tcW w:w="1843" w:type="dxa"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634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635" w:author="Zepie" w:date="2011-02-17T15:35:00Z"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7.3</w:delText>
              </w:r>
            </w:del>
          </w:p>
        </w:tc>
        <w:tc>
          <w:tcPr>
            <w:tcW w:w="1701" w:type="dxa"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636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637" w:author="Zepie" w:date="2011-02-17T15:35:00Z">
              <w:r w:rsidRPr="0084098F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  <w:highlight w:val="yellow"/>
                </w:rPr>
                <w:delText>4.8</w:delText>
              </w:r>
            </w:del>
          </w:p>
        </w:tc>
        <w:tc>
          <w:tcPr>
            <w:tcW w:w="1319" w:type="dxa"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638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639" w:author="Zepie" w:date="2011-02-17T15:35:00Z">
              <w:r w:rsidRPr="00FB03B7" w:rsidDel="00AF5C05">
                <w:rPr>
                  <w:rFonts w:asciiTheme="minorEastAsia" w:hAnsiTheme="minorEastAsia" w:cs="Universal-GreekwithMathPi" w:hint="eastAsia"/>
                  <w:color w:val="auto"/>
                  <w:kern w:val="0"/>
                  <w:sz w:val="18"/>
                  <w:szCs w:val="18"/>
                </w:rPr>
                <w:delText>&lt;</w:delText>
              </w:r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0.05</w:delText>
              </w:r>
            </w:del>
          </w:p>
        </w:tc>
      </w:tr>
      <w:tr w:rsidR="009A22D7" w:rsidRPr="00FB03B7" w:rsidDel="00AF5C05" w:rsidTr="009F02ED">
        <w:trPr>
          <w:gridAfter w:val="1"/>
          <w:wAfter w:w="1845" w:type="dxa"/>
          <w:del w:id="640" w:author="Zepie" w:date="2011-02-17T15:35:00Z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rPr>
                <w:del w:id="641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/>
              <w:rPr>
                <w:del w:id="642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643" w:author="Zepie" w:date="2011-02-17T15:35:00Z"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Blood loss (mL)</w:delText>
              </w:r>
            </w:del>
          </w:p>
        </w:tc>
        <w:tc>
          <w:tcPr>
            <w:tcW w:w="1843" w:type="dxa"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/>
              <w:rPr>
                <w:del w:id="644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645" w:author="Zepie" w:date="2011-02-17T15:35:00Z"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135</w:delText>
              </w:r>
            </w:del>
          </w:p>
        </w:tc>
        <w:tc>
          <w:tcPr>
            <w:tcW w:w="1701" w:type="dxa"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/>
              <w:rPr>
                <w:del w:id="646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647" w:author="Zepie" w:date="2011-02-17T15:35:00Z">
              <w:r w:rsidRPr="0084098F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  <w:highlight w:val="yellow"/>
                </w:rPr>
                <w:delText>44</w:delText>
              </w:r>
            </w:del>
          </w:p>
        </w:tc>
        <w:tc>
          <w:tcPr>
            <w:tcW w:w="1319" w:type="dxa"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/>
              <w:rPr>
                <w:del w:id="648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649" w:author="Zepie" w:date="2011-02-17T15:35:00Z">
              <w:r w:rsidRPr="00FB03B7" w:rsidDel="00AF5C05">
                <w:rPr>
                  <w:rFonts w:asciiTheme="minorEastAsia" w:hAnsiTheme="minorEastAsia" w:cs="Universal-GreekwithMathPi" w:hint="eastAsia"/>
                  <w:color w:val="auto"/>
                  <w:kern w:val="0"/>
                  <w:sz w:val="18"/>
                  <w:szCs w:val="18"/>
                </w:rPr>
                <w:delText>&lt;</w:delText>
              </w:r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0.001</w:delText>
              </w:r>
            </w:del>
          </w:p>
        </w:tc>
      </w:tr>
      <w:tr w:rsidR="009A22D7" w:rsidRPr="00FB03B7" w:rsidDel="00AF5C05" w:rsidTr="009F02ED">
        <w:trPr>
          <w:gridAfter w:val="1"/>
          <w:cnfStyle w:val="000000100000"/>
          <w:wAfter w:w="1845" w:type="dxa"/>
          <w:del w:id="650" w:author="Zepie" w:date="2011-02-17T15:35:00Z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rPr>
                <w:del w:id="651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652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653" w:author="Zepie" w:date="2011-02-17T15:35:00Z"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Mean time to return</w:delText>
              </w:r>
            </w:del>
          </w:p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654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655" w:author="Zepie" w:date="2011-02-17T15:35:00Z"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to work (days)</w:delText>
              </w:r>
            </w:del>
          </w:p>
        </w:tc>
        <w:tc>
          <w:tcPr>
            <w:tcW w:w="1843" w:type="dxa"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656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657" w:author="Zepie" w:date="2011-02-17T15:35:00Z"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21</w:delText>
              </w:r>
            </w:del>
          </w:p>
        </w:tc>
        <w:tc>
          <w:tcPr>
            <w:tcW w:w="1701" w:type="dxa"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658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659" w:author="Zepie" w:date="2011-02-17T15:35:00Z">
              <w:r w:rsidRPr="0084098F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  <w:highlight w:val="yellow"/>
                </w:rPr>
                <w:delText>15</w:delText>
              </w:r>
            </w:del>
          </w:p>
        </w:tc>
        <w:tc>
          <w:tcPr>
            <w:tcW w:w="1319" w:type="dxa"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660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661" w:author="Zepie" w:date="2011-02-17T15:35:00Z">
              <w:r w:rsidRPr="00FB03B7" w:rsidDel="00AF5C05">
                <w:rPr>
                  <w:rFonts w:asciiTheme="minorEastAsia" w:hAnsiTheme="minorEastAsia" w:cs="Universal-GreekwithMathPi" w:hint="eastAsia"/>
                  <w:color w:val="auto"/>
                  <w:kern w:val="0"/>
                  <w:sz w:val="18"/>
                  <w:szCs w:val="18"/>
                </w:rPr>
                <w:delText>&lt;</w:delText>
              </w:r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0.05</w:delText>
              </w:r>
            </w:del>
          </w:p>
        </w:tc>
      </w:tr>
      <w:tr w:rsidR="009A22D7" w:rsidRPr="00FB03B7" w:rsidDel="00AF5C05" w:rsidTr="009F02ED">
        <w:trPr>
          <w:gridAfter w:val="1"/>
          <w:wAfter w:w="1845" w:type="dxa"/>
          <w:del w:id="662" w:author="Zepie" w:date="2011-02-17T15:35:00Z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rPr>
                <w:del w:id="663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/>
              <w:rPr>
                <w:del w:id="664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665" w:author="Zepie" w:date="2011-02-17T15:35:00Z"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Operative time (min)</w:delText>
              </w:r>
            </w:del>
          </w:p>
        </w:tc>
        <w:tc>
          <w:tcPr>
            <w:tcW w:w="1843" w:type="dxa"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/>
              <w:rPr>
                <w:del w:id="666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667" w:author="Zepie" w:date="2011-02-17T15:35:00Z"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66</w:delText>
              </w:r>
            </w:del>
          </w:p>
        </w:tc>
        <w:tc>
          <w:tcPr>
            <w:tcW w:w="1701" w:type="dxa"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/>
              <w:rPr>
                <w:del w:id="668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669" w:author="Zepie" w:date="2011-02-17T15:35:00Z"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56</w:delText>
              </w:r>
            </w:del>
          </w:p>
        </w:tc>
        <w:tc>
          <w:tcPr>
            <w:tcW w:w="1319" w:type="dxa"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/>
              <w:rPr>
                <w:del w:id="670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671" w:author="Zepie" w:date="2011-02-17T15:35:00Z">
              <w:r w:rsidRPr="00FB03B7" w:rsidDel="00AF5C05">
                <w:rPr>
                  <w:rFonts w:asciiTheme="minorEastAsia" w:hAnsiTheme="minorEastAsia" w:cs="Universal-GreekwithMathPi" w:hint="eastAsia"/>
                  <w:color w:val="auto"/>
                  <w:kern w:val="0"/>
                  <w:sz w:val="18"/>
                  <w:szCs w:val="18"/>
                </w:rPr>
                <w:delText>&gt;</w:delText>
              </w:r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0.1</w:delText>
              </w:r>
            </w:del>
          </w:p>
        </w:tc>
      </w:tr>
      <w:tr w:rsidR="009A22D7" w:rsidRPr="00FB03B7" w:rsidDel="00AF5C05" w:rsidTr="009F02ED">
        <w:trPr>
          <w:gridAfter w:val="1"/>
          <w:cnfStyle w:val="000000100000"/>
          <w:wAfter w:w="1845" w:type="dxa"/>
          <w:del w:id="672" w:author="Zepie" w:date="2011-02-17T15:35:00Z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rPr>
                <w:del w:id="673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674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commentRangeStart w:id="675"/>
            <w:del w:id="676" w:author="Zepie" w:date="2011-02-17T15:35:00Z"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The use of</w:delText>
              </w:r>
              <w:r w:rsidRPr="00FB03B7" w:rsidDel="00AF5C05">
                <w:rPr>
                  <w:rFonts w:asciiTheme="minorEastAsia" w:hAnsiTheme="minorEastAsia" w:cs="Univers-Condensed" w:hint="eastAsia"/>
                  <w:color w:val="auto"/>
                  <w:kern w:val="0"/>
                  <w:sz w:val="18"/>
                  <w:szCs w:val="18"/>
                </w:rPr>
                <w:delText xml:space="preserve"> </w:delText>
              </w:r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analgesic</w:delText>
              </w:r>
            </w:del>
          </w:p>
        </w:tc>
        <w:tc>
          <w:tcPr>
            <w:tcW w:w="1843" w:type="dxa"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677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678" w:author="Zepie" w:date="2011-02-17T15:35:00Z"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157</w:delText>
              </w:r>
            </w:del>
          </w:p>
        </w:tc>
        <w:tc>
          <w:tcPr>
            <w:tcW w:w="1701" w:type="dxa"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679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680" w:author="Zepie" w:date="2011-02-17T15:35:00Z">
              <w:r w:rsidRPr="0084098F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  <w:highlight w:val="yellow"/>
                </w:rPr>
                <w:delText>132</w:delText>
              </w:r>
            </w:del>
          </w:p>
        </w:tc>
        <w:tc>
          <w:tcPr>
            <w:tcW w:w="1319" w:type="dxa"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681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682" w:author="Zepie" w:date="2011-02-17T15:35:00Z">
              <w:r w:rsidRPr="00FB03B7" w:rsidDel="00AF5C05">
                <w:rPr>
                  <w:rFonts w:asciiTheme="minorEastAsia" w:hAnsiTheme="minorEastAsia" w:cs="Universal-GreekwithMathPi" w:hint="eastAsia"/>
                  <w:color w:val="auto"/>
                  <w:kern w:val="0"/>
                  <w:sz w:val="18"/>
                  <w:szCs w:val="18"/>
                </w:rPr>
                <w:delText>&lt;</w:delText>
              </w:r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0.005</w:delText>
              </w:r>
              <w:commentRangeEnd w:id="675"/>
              <w:r w:rsidR="0084098F" w:rsidDel="00AF5C05">
                <w:rPr>
                  <w:rStyle w:val="a6"/>
                  <w:color w:val="auto"/>
                </w:rPr>
                <w:commentReference w:id="675"/>
              </w:r>
            </w:del>
          </w:p>
        </w:tc>
      </w:tr>
      <w:tr w:rsidR="009A22D7" w:rsidRPr="00FB03B7" w:rsidDel="00AF5C05" w:rsidTr="009F02ED">
        <w:trPr>
          <w:gridAfter w:val="1"/>
          <w:wAfter w:w="1845" w:type="dxa"/>
          <w:del w:id="683" w:author="Zepie" w:date="2011-02-17T15:35:00Z"/>
        </w:trPr>
        <w:tc>
          <w:tcPr>
            <w:cnfStyle w:val="001000000000"/>
            <w:tcW w:w="184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rPr>
                <w:del w:id="684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/>
              <w:rPr>
                <w:del w:id="685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commentRangeStart w:id="686"/>
            <w:del w:id="687" w:author="Zepie" w:date="2011-02-17T15:35:00Z"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Complications</w:delText>
              </w:r>
            </w:del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/>
              <w:rPr>
                <w:del w:id="688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689" w:author="Zepie" w:date="2011-02-17T15:35:00Z"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35</w:delText>
              </w:r>
            </w:del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/>
              <w:rPr>
                <w:del w:id="690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691" w:author="Zepie" w:date="2011-02-17T15:35:00Z">
              <w:r w:rsidRPr="0084098F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19</w:delText>
              </w:r>
            </w:del>
          </w:p>
        </w:tc>
        <w:tc>
          <w:tcPr>
            <w:tcW w:w="13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jc w:val="center"/>
              <w:cnfStyle w:val="000000000000"/>
              <w:rPr>
                <w:del w:id="692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693" w:author="Zepie" w:date="2011-02-17T15:35:00Z">
              <w:r w:rsidRPr="00FB03B7" w:rsidDel="00AF5C05">
                <w:rPr>
                  <w:rFonts w:asciiTheme="minorEastAsia" w:hAnsiTheme="minorEastAsia" w:cs="Universal-GreekwithMathPi" w:hint="eastAsia"/>
                  <w:color w:val="auto"/>
                  <w:kern w:val="0"/>
                  <w:sz w:val="18"/>
                  <w:szCs w:val="18"/>
                </w:rPr>
                <w:delText>&gt;</w:delText>
              </w:r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0.05</w:delText>
              </w:r>
              <w:commentRangeEnd w:id="686"/>
              <w:r w:rsidR="0084098F" w:rsidDel="00AF5C05">
                <w:rPr>
                  <w:rStyle w:val="a6"/>
                  <w:color w:val="auto"/>
                </w:rPr>
                <w:commentReference w:id="686"/>
              </w:r>
            </w:del>
          </w:p>
        </w:tc>
      </w:tr>
      <w:tr w:rsidR="009A22D7" w:rsidRPr="00FB03B7" w:rsidDel="00AF5C05" w:rsidTr="009F02ED">
        <w:trPr>
          <w:gridAfter w:val="1"/>
          <w:cnfStyle w:val="000000100000"/>
          <w:wAfter w:w="1845" w:type="dxa"/>
          <w:trHeight w:val="156"/>
          <w:del w:id="694" w:author="Zepie" w:date="2011-02-17T15:35:00Z"/>
        </w:trPr>
        <w:tc>
          <w:tcPr>
            <w:cnfStyle w:val="001000000000"/>
            <w:tcW w:w="184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069F1">
            <w:pPr>
              <w:wordWrap/>
              <w:adjustRightInd w:val="0"/>
              <w:jc w:val="center"/>
              <w:rPr>
                <w:del w:id="695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696" w:author="Zepie" w:date="2011-02-17T15:35:00Z">
              <w:r w:rsidRPr="00FB03B7" w:rsidDel="00AF5C05">
                <w:rPr>
                  <w:rFonts w:asciiTheme="minorEastAsia" w:hAnsiTheme="minorEastAsia"/>
                  <w:noProof/>
                  <w:color w:val="auto"/>
                  <w:sz w:val="18"/>
                  <w:szCs w:val="18"/>
                </w:rPr>
                <w:delText>Kotryna V</w:delText>
              </w:r>
              <w:r w:rsidRPr="00FB03B7" w:rsidDel="00AF5C05">
                <w:rPr>
                  <w:rFonts w:asciiTheme="minorEastAsia" w:hAnsiTheme="minorEastAsia" w:hint="eastAsia"/>
                  <w:noProof/>
                  <w:color w:val="auto"/>
                  <w:sz w:val="18"/>
                  <w:szCs w:val="18"/>
                </w:rPr>
                <w:delText xml:space="preserve"> 등 </w:delText>
              </w:r>
              <w:r w:rsidR="0050794E" w:rsidRPr="00FB03B7" w:rsidDel="00AF5C05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begin"/>
              </w:r>
            </w:del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ADDIN EN.CITE &lt;EndNote&gt;&lt;Cite&gt;&lt;Author&gt;Kotryna&lt;/Author&gt;&lt;Year&gt;2010 &lt;/Year&gt;&lt;RecNum&gt;11&lt;/RecNum&gt;&lt;DisplayText&gt;[22]&lt;/DisplayText&gt;&lt;record&gt;&lt;rec-number&gt;11&lt;/rec-number&gt;&lt;foreign-keys&gt;&lt;key app="EN" db-id="frxx5e2zswf5wyeww515dxzp9d5weda2ev2e"&gt;11&lt;/key&gt;&lt;/foreign-keys&gt;&lt;ref-type name="Journal Article"&gt;17&lt;/ref-type&gt;&lt;contributors&gt;&lt;authors&gt;&lt;author&gt;Veresciagina Kotryna &lt;/author&gt;&lt;author&gt;&lt;style face="normal" font="default" charset="129" size="100%"&gt;Spakauskas Bronius  &lt;/style&gt;&lt;/author&gt;&lt;author&gt;&lt;style face="normal" font="default" charset="129" size="100%"&gt;Ambrozaitis Vytautas Kazys&lt;/style&gt;&lt;/author&gt;&lt;/authors&gt;&lt;/contributors&gt;&lt;titles&gt;&lt;title&gt;Clinical outcomes of patients with lumbar disc herniation, selected for one-level open-discectomy and microdiscectomy&lt;/title&gt;&lt;secondary-title&gt;Eur Spine J &lt;/secondary-title&gt;&lt;/titles&gt;&lt;periodical&gt;&lt;full-title&gt;European Spine Journal&lt;/full-title&gt;&lt;abbr-1&gt;Eur. Spine J.&lt;/abbr-1&gt;&lt;abbr-2&gt;Eur Spine J&lt;/abbr-2&gt;&lt;/periodical&gt;&lt;pages&gt;&lt;style face="normal" font="default" size="100%"&gt;1450&lt;/style&gt;&lt;style face="normal" font="default" charset="136" size="100%"&gt;-1458&lt;/style&gt;&lt;/pages&gt;&lt;volume&gt;19&lt;/volume&gt;&lt;dates&gt;&lt;year&gt;2010 &lt;/year&gt;&lt;/dates&gt;&lt;urls&gt;&lt;/urls&gt;&lt;/record&gt;&lt;/Cite&gt;&lt;/EndNote&gt;</w:instrText>
            </w:r>
            <w:del w:id="697" w:author="Zepie" w:date="2011-02-17T15:35:00Z">
              <w:r w:rsidR="0050794E" w:rsidRPr="00FB03B7" w:rsidDel="00AF5C05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separate"/>
              </w:r>
            </w:del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t>[</w:t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HYPERLINK  \l "_ENREF_22" \o "Kotryna, 2010  #11" </w:instrText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t>22</w:t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t>]</w:t>
            </w:r>
            <w:del w:id="698" w:author="Zepie" w:date="2011-02-17T15:35:00Z">
              <w:r w:rsidR="0050794E" w:rsidRPr="00FB03B7" w:rsidDel="00AF5C05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end"/>
              </w:r>
            </w:del>
          </w:p>
        </w:tc>
        <w:tc>
          <w:tcPr>
            <w:tcW w:w="2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699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700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del w:id="701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delText>OD</w:delText>
              </w:r>
            </w:del>
          </w:p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702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del w:id="703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delText>(N = 50)</w:delText>
              </w:r>
            </w:del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704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del w:id="705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delText>MED</w:delText>
              </w:r>
            </w:del>
          </w:p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706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del w:id="707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delText>(N = 50)</w:delText>
              </w:r>
            </w:del>
          </w:p>
        </w:tc>
        <w:tc>
          <w:tcPr>
            <w:tcW w:w="13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708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9A22D7" w:rsidRPr="00FB03B7" w:rsidDel="00AF5C05" w:rsidTr="009F02ED">
        <w:trPr>
          <w:gridAfter w:val="1"/>
          <w:wAfter w:w="1845" w:type="dxa"/>
          <w:trHeight w:val="151"/>
          <w:del w:id="709" w:author="Zepie" w:date="2011-02-17T15:35:00Z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rPr>
                <w:del w:id="710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/>
              <w:rPr>
                <w:del w:id="711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del w:id="712" w:author="Zepie" w:date="2011-02-17T15:35:00Z">
              <w:r w:rsidRPr="00FB03B7" w:rsidDel="00AF5C05">
                <w:rPr>
                  <w:rFonts w:asciiTheme="minorEastAsia" w:hAnsiTheme="minorEastAsia" w:cs="AdvPTimes" w:hint="eastAsia"/>
                  <w:color w:val="auto"/>
                  <w:kern w:val="0"/>
                  <w:sz w:val="18"/>
                  <w:szCs w:val="18"/>
                </w:rPr>
                <w:delText>R</w:delText>
              </w:r>
              <w:r w:rsidRPr="00FB03B7" w:rsidDel="00AF5C05">
                <w:rPr>
                  <w:rFonts w:asciiTheme="minorEastAsia" w:hAnsiTheme="minorEastAsia" w:cs="AdvPTimes"/>
                  <w:color w:val="auto"/>
                  <w:kern w:val="0"/>
                  <w:sz w:val="18"/>
                  <w:szCs w:val="18"/>
                </w:rPr>
                <w:delText>eturn-to-work status</w:delText>
              </w:r>
            </w:del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/>
              <w:rPr>
                <w:del w:id="713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714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delText>64%</w:delText>
              </w:r>
            </w:del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/>
              <w:rPr>
                <w:del w:id="715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716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delText>60%</w:delText>
              </w:r>
            </w:del>
          </w:p>
        </w:tc>
        <w:tc>
          <w:tcPr>
            <w:tcW w:w="131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/>
              <w:rPr>
                <w:del w:id="717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BB412D" w:rsidRPr="00FB03B7" w:rsidDel="00AF5C05" w:rsidTr="009F02ED">
        <w:trPr>
          <w:cnfStyle w:val="000000100000"/>
          <w:trHeight w:val="151"/>
          <w:del w:id="718" w:author="Zepie" w:date="2011-02-17T15:35:00Z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rPr>
                <w:del w:id="719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720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del w:id="721" w:author="Zepie" w:date="2011-02-17T15:35:00Z">
              <w:r w:rsidRPr="00FB03B7" w:rsidDel="00AF5C05">
                <w:rPr>
                  <w:rFonts w:asciiTheme="minorEastAsia" w:hAnsiTheme="minorEastAsia" w:cs="AdvPTimes" w:hint="eastAsia"/>
                  <w:color w:val="auto"/>
                  <w:kern w:val="0"/>
                  <w:sz w:val="18"/>
                  <w:szCs w:val="18"/>
                </w:rPr>
                <w:delText>C</w:delText>
              </w:r>
              <w:r w:rsidRPr="00FB03B7" w:rsidDel="00AF5C05">
                <w:rPr>
                  <w:rFonts w:asciiTheme="minorEastAsia" w:hAnsiTheme="minorEastAsia" w:cs="AdvPTimes"/>
                  <w:color w:val="auto"/>
                  <w:kern w:val="0"/>
                  <w:sz w:val="18"/>
                  <w:szCs w:val="18"/>
                </w:rPr>
                <w:delText>onsumption of analgesics</w:delText>
              </w:r>
            </w:del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722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723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delText>57%</w:delText>
              </w:r>
            </w:del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724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725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delText>43%</w:delText>
              </w:r>
            </w:del>
          </w:p>
        </w:tc>
        <w:tc>
          <w:tcPr>
            <w:tcW w:w="13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726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727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9A22D7" w:rsidRPr="00FB03B7" w:rsidDel="00AF5C05" w:rsidTr="009F02ED">
        <w:trPr>
          <w:gridAfter w:val="1"/>
          <w:wAfter w:w="1845" w:type="dxa"/>
          <w:trHeight w:val="151"/>
          <w:del w:id="728" w:author="Zepie" w:date="2011-02-17T15:35:00Z"/>
        </w:trPr>
        <w:tc>
          <w:tcPr>
            <w:cnfStyle w:val="001000000000"/>
            <w:tcW w:w="184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rPr>
                <w:del w:id="729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/>
              <w:rPr>
                <w:del w:id="730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del w:id="731" w:author="Zepie" w:date="2011-02-17T15:35:00Z">
              <w:r w:rsidRPr="00FB03B7" w:rsidDel="00AF5C05">
                <w:rPr>
                  <w:rFonts w:asciiTheme="minorEastAsia" w:hAnsiTheme="minorEastAsia" w:cs="AdvPTimes" w:hint="eastAsia"/>
                  <w:color w:val="auto"/>
                  <w:kern w:val="0"/>
                  <w:sz w:val="18"/>
                  <w:szCs w:val="18"/>
                </w:rPr>
                <w:delText>F</w:delText>
              </w:r>
              <w:r w:rsidRPr="00FB03B7" w:rsidDel="00AF5C05">
                <w:rPr>
                  <w:rFonts w:asciiTheme="minorEastAsia" w:hAnsiTheme="minorEastAsia" w:cs="AdvPTimes"/>
                  <w:color w:val="auto"/>
                  <w:kern w:val="0"/>
                  <w:sz w:val="18"/>
                  <w:szCs w:val="18"/>
                </w:rPr>
                <w:delText>ailed back</w:delText>
              </w:r>
              <w:r w:rsidRPr="00FB03B7" w:rsidDel="00AF5C05">
                <w:rPr>
                  <w:rFonts w:asciiTheme="minorEastAsia" w:hAnsiTheme="minorEastAsia" w:cs="AdvPTimes" w:hint="eastAsia"/>
                  <w:color w:val="auto"/>
                  <w:kern w:val="0"/>
                  <w:sz w:val="18"/>
                  <w:szCs w:val="18"/>
                </w:rPr>
                <w:delText xml:space="preserve"> </w:delText>
              </w:r>
              <w:r w:rsidRPr="00FB03B7" w:rsidDel="00AF5C05">
                <w:rPr>
                  <w:rFonts w:asciiTheme="minorEastAsia" w:hAnsiTheme="minorEastAsia" w:cs="AdvPTimes"/>
                  <w:color w:val="auto"/>
                  <w:kern w:val="0"/>
                  <w:sz w:val="18"/>
                  <w:szCs w:val="18"/>
                </w:rPr>
                <w:delText>surgery syndrome (FBSS) along with reherniation</w:delText>
              </w:r>
            </w:del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/>
              <w:rPr>
                <w:del w:id="732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733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delText>9%</w:delText>
              </w:r>
            </w:del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/>
              <w:rPr>
                <w:del w:id="734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735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delText>0%</w:delText>
              </w:r>
            </w:del>
          </w:p>
        </w:tc>
        <w:tc>
          <w:tcPr>
            <w:tcW w:w="131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/>
              <w:rPr>
                <w:del w:id="736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9A22D7" w:rsidRPr="00FB03B7" w:rsidDel="00AF5C05" w:rsidTr="009F02ED">
        <w:trPr>
          <w:gridAfter w:val="1"/>
          <w:cnfStyle w:val="000000100000"/>
          <w:wAfter w:w="1845" w:type="dxa"/>
          <w:trHeight w:val="151"/>
          <w:del w:id="737" w:author="Zepie" w:date="2011-02-17T15:35:00Z"/>
        </w:trPr>
        <w:tc>
          <w:tcPr>
            <w:cnfStyle w:val="001000000000"/>
            <w:tcW w:w="184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069F1">
            <w:pPr>
              <w:wordWrap/>
              <w:adjustRightInd w:val="0"/>
              <w:jc w:val="center"/>
              <w:rPr>
                <w:del w:id="738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739" w:author="Zepie" w:date="2011-02-17T15:35:00Z">
              <w:r w:rsidRPr="00FB03B7" w:rsidDel="00AF5C05">
                <w:rPr>
                  <w:rFonts w:asciiTheme="minorEastAsia" w:hAnsiTheme="minorEastAsia"/>
                  <w:noProof/>
                  <w:color w:val="auto"/>
                  <w:sz w:val="18"/>
                  <w:szCs w:val="18"/>
                </w:rPr>
                <w:delText>Sebastian R</w:delText>
              </w:r>
              <w:r w:rsidRPr="00FB03B7" w:rsidDel="00AF5C05">
                <w:rPr>
                  <w:rFonts w:asciiTheme="minorEastAsia" w:hAnsiTheme="minorEastAsia" w:hint="eastAsia"/>
                  <w:noProof/>
                  <w:color w:val="auto"/>
                  <w:sz w:val="18"/>
                  <w:szCs w:val="18"/>
                </w:rPr>
                <w:delText xml:space="preserve"> 등 </w:delText>
              </w:r>
              <w:r w:rsidR="0050794E" w:rsidRPr="00FB03B7" w:rsidDel="00AF5C05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begin"/>
              </w:r>
            </w:del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ADDIN EN.CITE &lt;EndNote&gt;&lt;Cite&gt;&lt;Author&gt;Sebastian&lt;/Author&gt;&lt;Year&gt;2008 &lt;/Year&gt;&lt;RecNum&gt;58&lt;/RecNum&gt;&lt;DisplayText&gt;[21]&lt;/DisplayText&gt;&lt;record&gt;&lt;rec-number&gt;58&lt;/rec-number&gt;&lt;foreign-keys&gt;&lt;key app="EN" db-id="99zrxrfa45z5vuefern5ap0la90xx9rzt0xr"&gt;58&lt;/key&gt;&lt;/foreign-keys&gt;&lt;ref-type name="Journal Article"&gt;17&lt;/ref-type&gt;&lt;contributors&gt;&lt;authors&gt;&lt;author&gt;Ruetten Sebastian &lt;/author&gt;&lt;author&gt;Komp Martin &lt;/author&gt;&lt;author&gt;Merk Harry&lt;/author&gt;&lt;author&gt;&lt;style face="normal" font="default" charset="129" size="100%"&gt;Godolia&lt;/style&gt;&lt;style face="normal" font="default" size="100%"&gt;s &lt;/style&gt;&lt;style face="normal" font="default" charset="129" size="100%"&gt;Georgios &lt;/style&gt;&lt;/author&gt;&lt;/authors&gt;&lt;/contributors&gt;&lt;titles&gt;&lt;title&gt;Full-Endoscopic Interlaminar and Transforaminal Lumbar Discectomy Versus Conventional Microsurgical Technique&amp;#xD;A Prospective, Randomized, Controlled Study&lt;/title&gt;&lt;secondary-title&gt;SPINE&lt;/secondary-title&gt;&lt;/titles&gt;&lt;periodical&gt;&lt;full-title&gt;Spine&lt;/full-title&gt;&lt;/periodical&gt;&lt;pages&gt;&lt;style face="normal" font="default" size="100%"&gt;931&lt;/style&gt;&lt;style face="normal" font="default" charset="136" size="100%"&gt;-939&lt;/style&gt;&lt;/pages&gt;&lt;volume&gt;33&lt;/volume&gt;&lt;number&gt;9&lt;/number&gt;&lt;dates&gt;&lt;year&gt;2008 &lt;/year&gt;&lt;/dates&gt;&lt;urls&gt;&lt;/urls&gt;&lt;/record&gt;&lt;/Cite&gt;&lt;/EndNote&gt;</w:instrText>
            </w:r>
            <w:del w:id="740" w:author="Zepie" w:date="2011-02-17T15:35:00Z">
              <w:r w:rsidR="0050794E" w:rsidRPr="00FB03B7" w:rsidDel="00AF5C05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separate"/>
              </w:r>
            </w:del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t>[</w:t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HYPERLINK  \l "_ENREF_21" \o "Sebastian, 2008  #58" </w:instrText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t>21</w:t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t>]</w:t>
            </w:r>
            <w:del w:id="741" w:author="Zepie" w:date="2011-02-17T15:35:00Z">
              <w:r w:rsidR="0050794E" w:rsidRPr="00FB03B7" w:rsidDel="00AF5C05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end"/>
              </w:r>
            </w:del>
          </w:p>
        </w:tc>
        <w:tc>
          <w:tcPr>
            <w:tcW w:w="2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742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743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del w:id="744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delText>OD</w:delText>
              </w:r>
            </w:del>
          </w:p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745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del w:id="746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delText>(N = 87)</w:delText>
              </w:r>
            </w:del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747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del w:id="748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delText>MED</w:delText>
              </w:r>
            </w:del>
          </w:p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749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del w:id="750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delText>(N = 91)</w:delText>
              </w:r>
            </w:del>
          </w:p>
        </w:tc>
        <w:tc>
          <w:tcPr>
            <w:tcW w:w="13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751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del w:id="752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delText>P</w:delText>
              </w:r>
            </w:del>
          </w:p>
        </w:tc>
      </w:tr>
      <w:tr w:rsidR="009A22D7" w:rsidRPr="00FB03B7" w:rsidDel="00AF5C05" w:rsidTr="009F02ED">
        <w:trPr>
          <w:gridAfter w:val="1"/>
          <w:wAfter w:w="1845" w:type="dxa"/>
          <w:trHeight w:val="151"/>
          <w:del w:id="753" w:author="Zepie" w:date="2011-02-17T15:35:00Z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rPr>
                <w:del w:id="754" w:author="Zepie" w:date="2011-02-17T15:35:00Z"/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/>
              <w:rPr>
                <w:del w:id="755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756" w:author="Zepie" w:date="2011-02-17T15:35:00Z">
              <w:r w:rsidRPr="00FB03B7" w:rsidDel="00AF5C05">
                <w:rPr>
                  <w:rFonts w:asciiTheme="minorEastAsia" w:hAnsiTheme="minorEastAsia" w:cs="Sabon-Roman" w:hint="eastAsia"/>
                  <w:color w:val="auto"/>
                  <w:kern w:val="0"/>
                  <w:sz w:val="18"/>
                  <w:szCs w:val="18"/>
                </w:rPr>
                <w:delText>M</w:delText>
              </w:r>
              <w:r w:rsidRPr="00FB03B7" w:rsidDel="00AF5C05">
                <w:rPr>
                  <w:rFonts w:asciiTheme="minorEastAsia" w:hAnsiTheme="minorEastAsia" w:cs="Sabon-Roman"/>
                  <w:color w:val="auto"/>
                  <w:kern w:val="0"/>
                  <w:sz w:val="18"/>
                  <w:szCs w:val="18"/>
                </w:rPr>
                <w:delText>ean operating time</w:delText>
              </w:r>
            </w:del>
            <w:ins w:id="757" w:author="Inje University Medical College" w:date="2011-01-07T11:36:00Z">
              <w:del w:id="758" w:author="Zepie" w:date="2011-02-17T15:35:00Z">
                <w:r w:rsidR="0084098F" w:rsidDel="00AF5C05">
                  <w:rPr>
                    <w:rFonts w:asciiTheme="minorEastAsia" w:hAnsiTheme="minorEastAsia" w:cs="Sabon-Roman" w:hint="eastAsia"/>
                    <w:color w:val="auto"/>
                    <w:kern w:val="0"/>
                    <w:sz w:val="18"/>
                    <w:szCs w:val="18"/>
                  </w:rPr>
                  <w:delText xml:space="preserve"> </w:delText>
                </w:r>
              </w:del>
            </w:ins>
            <w:del w:id="759" w:author="Zepie" w:date="2011-02-17T15:35:00Z">
              <w:r w:rsidRPr="00FB03B7" w:rsidDel="00AF5C05">
                <w:rPr>
                  <w:rFonts w:asciiTheme="minorEastAsia" w:hAnsiTheme="minorEastAsia" w:cs="Sabon-Roman" w:hint="eastAsia"/>
                  <w:color w:val="auto"/>
                  <w:kern w:val="0"/>
                  <w:sz w:val="18"/>
                  <w:szCs w:val="18"/>
                </w:rPr>
                <w:delText>(min)</w:delText>
              </w:r>
            </w:del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/>
              <w:rPr>
                <w:del w:id="760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761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delText>43</w:delText>
              </w:r>
            </w:del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/>
              <w:rPr>
                <w:del w:id="762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commentRangeStart w:id="763"/>
            <w:del w:id="764" w:author="Zepie" w:date="2011-02-17T15:35:00Z">
              <w:r w:rsidRPr="0084098F" w:rsidDel="00AF5C05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  <w:highlight w:val="yellow"/>
                </w:rPr>
                <w:delText>22</w:delText>
              </w:r>
              <w:commentRangeEnd w:id="763"/>
              <w:r w:rsidR="0084098F" w:rsidDel="00AF5C05">
                <w:rPr>
                  <w:rStyle w:val="a6"/>
                  <w:color w:val="auto"/>
                </w:rPr>
                <w:commentReference w:id="763"/>
              </w:r>
            </w:del>
          </w:p>
        </w:tc>
        <w:tc>
          <w:tcPr>
            <w:tcW w:w="131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/>
              <w:rPr>
                <w:del w:id="765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766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delText>&lt;0.001</w:delText>
              </w:r>
            </w:del>
          </w:p>
        </w:tc>
      </w:tr>
      <w:tr w:rsidR="009A22D7" w:rsidRPr="00FB03B7" w:rsidDel="00AF5C05" w:rsidTr="009F02ED">
        <w:trPr>
          <w:gridAfter w:val="1"/>
          <w:cnfStyle w:val="000000100000"/>
          <w:wAfter w:w="1845" w:type="dxa"/>
          <w:trHeight w:val="151"/>
          <w:del w:id="767" w:author="Zepie" w:date="2011-02-17T15:35:00Z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rPr>
                <w:del w:id="768" w:author="Zepie" w:date="2011-02-17T15:35:00Z"/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769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770" w:author="Zepie" w:date="2011-02-17T15:35:00Z"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Blood loss (mL)</w:delText>
              </w:r>
            </w:del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771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772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delText>45</w:delText>
              </w:r>
            </w:del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773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774" w:author="Zepie" w:date="2011-02-17T15:35:00Z">
              <w:r w:rsidRPr="0084098F" w:rsidDel="00AF5C05">
                <w:rPr>
                  <w:rFonts w:asciiTheme="minorEastAsia" w:hAnsiTheme="minorEastAsia" w:cs="Univers-Condensed"/>
                  <w:bCs/>
                  <w:color w:val="auto"/>
                  <w:kern w:val="0"/>
                  <w:sz w:val="18"/>
                  <w:szCs w:val="18"/>
                  <w:highlight w:val="yellow"/>
                </w:rPr>
                <w:delText>N</w:delText>
              </w:r>
              <w:r w:rsidRPr="0084098F" w:rsidDel="00AF5C05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  <w:highlight w:val="yellow"/>
                </w:rPr>
                <w:delText>o measurable</w:delText>
              </w:r>
            </w:del>
          </w:p>
        </w:tc>
        <w:tc>
          <w:tcPr>
            <w:tcW w:w="13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775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9A22D7" w:rsidRPr="00FB03B7" w:rsidDel="00AF5C05" w:rsidTr="009F02ED">
        <w:trPr>
          <w:gridAfter w:val="1"/>
          <w:wAfter w:w="1845" w:type="dxa"/>
          <w:trHeight w:val="151"/>
          <w:del w:id="776" w:author="Zepie" w:date="2011-02-17T15:35:00Z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rPr>
                <w:del w:id="777" w:author="Zepie" w:date="2011-02-17T15:35:00Z"/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/>
              <w:rPr>
                <w:del w:id="778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779" w:author="Zepie" w:date="2011-02-17T15:35:00Z">
              <w:r w:rsidRPr="00FB03B7" w:rsidDel="00AF5C05">
                <w:rPr>
                  <w:rFonts w:asciiTheme="minorEastAsia" w:hAnsiTheme="minorEastAsia" w:cs="Sabon-Roman"/>
                  <w:color w:val="auto"/>
                  <w:kern w:val="0"/>
                  <w:sz w:val="18"/>
                  <w:szCs w:val="18"/>
                </w:rPr>
                <w:delText>Access-related osseous resection</w:delText>
              </w:r>
            </w:del>
            <w:ins w:id="780" w:author="Inje University Medical College" w:date="2011-01-07T11:36:00Z">
              <w:del w:id="781" w:author="Zepie" w:date="2011-02-17T15:35:00Z">
                <w:r w:rsidR="0084098F" w:rsidDel="00AF5C05">
                  <w:rPr>
                    <w:rFonts w:asciiTheme="minorEastAsia" w:hAnsiTheme="minorEastAsia" w:cs="Sabon-Roman" w:hint="eastAsia"/>
                    <w:color w:val="auto"/>
                    <w:kern w:val="0"/>
                    <w:sz w:val="18"/>
                    <w:szCs w:val="18"/>
                  </w:rPr>
                  <w:delText xml:space="preserve"> </w:delText>
                </w:r>
              </w:del>
            </w:ins>
            <w:del w:id="782" w:author="Zepie" w:date="2011-02-17T15:35:00Z">
              <w:r w:rsidRPr="00FB03B7" w:rsidDel="00AF5C05">
                <w:rPr>
                  <w:rFonts w:asciiTheme="minorEastAsia" w:hAnsiTheme="minorEastAsia" w:cs="Sabon-Roman" w:hint="eastAsia"/>
                  <w:color w:val="auto"/>
                  <w:kern w:val="0"/>
                  <w:sz w:val="18"/>
                  <w:szCs w:val="18"/>
                </w:rPr>
                <w:delText>(case)</w:delText>
              </w:r>
            </w:del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/>
              <w:rPr>
                <w:del w:id="783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784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delText>91</w:delText>
              </w:r>
            </w:del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/>
              <w:rPr>
                <w:del w:id="785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786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delText>13</w:delText>
              </w:r>
            </w:del>
          </w:p>
        </w:tc>
        <w:tc>
          <w:tcPr>
            <w:tcW w:w="13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/>
              <w:rPr>
                <w:del w:id="787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9A22D7" w:rsidRPr="00FB03B7" w:rsidDel="00AF5C05" w:rsidTr="009F02ED">
        <w:trPr>
          <w:gridAfter w:val="1"/>
          <w:cnfStyle w:val="000000100000"/>
          <w:wAfter w:w="1845" w:type="dxa"/>
          <w:trHeight w:val="151"/>
          <w:del w:id="788" w:author="Zepie" w:date="2011-02-17T15:35:00Z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rPr>
                <w:del w:id="789" w:author="Zepie" w:date="2011-02-17T15:35:00Z"/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790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791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delText>Mild complication</w:delText>
              </w:r>
            </w:del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792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793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delText>12</w:delText>
              </w:r>
            </w:del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794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795" w:author="Zepie" w:date="2011-02-17T15:35:00Z">
              <w:r w:rsidRPr="0084098F" w:rsidDel="00AF5C05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  <w:highlight w:val="yellow"/>
                </w:rPr>
                <w:delText>3</w:delText>
              </w:r>
            </w:del>
          </w:p>
        </w:tc>
        <w:tc>
          <w:tcPr>
            <w:tcW w:w="13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796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797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delText>&lt;0.05</w:delText>
              </w:r>
            </w:del>
          </w:p>
        </w:tc>
      </w:tr>
      <w:tr w:rsidR="009A22D7" w:rsidRPr="00FB03B7" w:rsidDel="00AF5C05" w:rsidTr="009F02ED">
        <w:trPr>
          <w:gridAfter w:val="1"/>
          <w:wAfter w:w="1845" w:type="dxa"/>
          <w:trHeight w:val="21"/>
          <w:del w:id="798" w:author="Zepie" w:date="2011-02-17T15:35:00Z"/>
        </w:trPr>
        <w:tc>
          <w:tcPr>
            <w:cnfStyle w:val="001000000000"/>
            <w:tcW w:w="184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rPr>
                <w:del w:id="799" w:author="Zepie" w:date="2011-02-17T15:35:00Z"/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/>
              <w:rPr>
                <w:del w:id="800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801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delText>Recurrence</w:delText>
              </w:r>
            </w:del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/>
              <w:rPr>
                <w:del w:id="802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803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delText>5</w:delText>
              </w:r>
            </w:del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/>
              <w:rPr>
                <w:del w:id="804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805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delText>6</w:delText>
              </w:r>
            </w:del>
          </w:p>
        </w:tc>
        <w:tc>
          <w:tcPr>
            <w:tcW w:w="131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/>
              <w:rPr>
                <w:del w:id="806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9A22D7" w:rsidRPr="00FB03B7" w:rsidDel="00AF5C05" w:rsidTr="009F02ED">
        <w:trPr>
          <w:gridAfter w:val="1"/>
          <w:cnfStyle w:val="000000100000"/>
          <w:wAfter w:w="1845" w:type="dxa"/>
          <w:trHeight w:val="21"/>
          <w:del w:id="807" w:author="Zepie" w:date="2011-02-17T15:35:00Z"/>
        </w:trPr>
        <w:tc>
          <w:tcPr>
            <w:cnfStyle w:val="001000000000"/>
            <w:tcW w:w="184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069F1">
            <w:pPr>
              <w:wordWrap/>
              <w:adjustRightInd w:val="0"/>
              <w:jc w:val="center"/>
              <w:rPr>
                <w:del w:id="808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809" w:author="Zepie" w:date="2011-02-17T15:35:00Z">
              <w:r w:rsidRPr="00FB03B7" w:rsidDel="00AF5C05">
                <w:rPr>
                  <w:rFonts w:asciiTheme="minorEastAsia" w:hAnsiTheme="minorEastAsia"/>
                  <w:noProof/>
                  <w:color w:val="auto"/>
                  <w:sz w:val="18"/>
                  <w:szCs w:val="18"/>
                </w:rPr>
                <w:delText>Jin KM</w:delText>
              </w:r>
              <w:r w:rsidRPr="00FB03B7" w:rsidDel="00AF5C05">
                <w:rPr>
                  <w:rFonts w:asciiTheme="minorEastAsia" w:hAnsiTheme="minorEastAsia" w:hint="eastAsia"/>
                  <w:noProof/>
                  <w:color w:val="auto"/>
                  <w:sz w:val="18"/>
                  <w:szCs w:val="18"/>
                </w:rPr>
                <w:delText xml:space="preserve"> 등 </w:delText>
              </w:r>
              <w:r w:rsidR="0050794E" w:rsidRPr="00FB03B7" w:rsidDel="00AF5C05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begin"/>
              </w:r>
            </w:del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ADDIN EN.CITE &lt;EndNote&gt;&lt;Cite&gt;&lt;Author&gt;Jin&lt;/Author&gt;&lt;Year&gt;2007&lt;/Year&gt;&lt;RecNum&gt;59&lt;/RecNum&gt;&lt;DisplayText&gt;[19]&lt;/DisplayText&gt;&lt;record&gt;&lt;rec-number&gt;59&lt;/rec-number&gt;&lt;foreign-keys&gt;&lt;key app="EN" db-id="99zrxrfa45z5vuefern5ap0la90xx9rzt0xr"&gt;59&lt;/key&gt;&lt;/foreign-keys&gt;&lt;ref-type name="Journal Article"&gt;17&lt;/ref-type&gt;&lt;contributors&gt;&lt;authors&gt;&lt;author&gt;Kim Myung Jin&lt;/author&gt;&lt;author&gt;Lee Sun Ho&lt;/author&gt;&lt;author&gt;Jung Eul Soo&lt;/author&gt;&lt;author&gt;Son Byong Gil&lt;/author&gt;&lt;author&gt;Choi Eun Seok&lt;/author&gt;&lt;author&gt;Shin Jong Hyun&lt;/author&gt;&lt;author&gt;Sung Joo Kyung&lt;/author&gt;&lt;author&gt;Chi Yong Chul&lt;/author&gt;&lt;/authors&gt;&lt;/contributors&gt;&lt;titles&gt;&lt;title&gt;Targeted percutaneous transforaminal endoscopic diskectomy in 295 patients: comparison with results of microscopic diskectomy&lt;/title&gt;&lt;secondary-title&gt;Surgical Neurology&lt;/secondary-title&gt;&lt;/titles&gt;&lt;periodical&gt;&lt;full-title&gt;Surgical Neurology&lt;/full-title&gt;&lt;/periodical&gt;&lt;pages&gt;&lt;style face="normal" font="default" size="100%"&gt;623&lt;/style&gt;&lt;style face="normal" font="default" charset="136" size="100%"&gt;- 631&lt;/style&gt;&lt;/pages&gt;&lt;volume&gt;68&lt;/volume&gt;&lt;dates&gt;&lt;year&gt;2007&lt;/year&gt;&lt;/dates&gt;&lt;urls&gt;&lt;/urls&gt;&lt;/record&gt;&lt;/Cite&gt;&lt;/EndNote&gt;</w:instrText>
            </w:r>
            <w:del w:id="810" w:author="Zepie" w:date="2011-02-17T15:35:00Z">
              <w:r w:rsidR="0050794E" w:rsidRPr="00FB03B7" w:rsidDel="00AF5C05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separate"/>
              </w:r>
            </w:del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t>[</w:t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HYPERLINK  \l "_ENREF_19" \o "Jin, 2007 #59" </w:instrText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t>19</w:t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t>]</w:t>
            </w:r>
            <w:del w:id="811" w:author="Zepie" w:date="2011-02-17T15:35:00Z">
              <w:r w:rsidR="0050794E" w:rsidRPr="00FB03B7" w:rsidDel="00AF5C05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end"/>
              </w:r>
            </w:del>
          </w:p>
        </w:tc>
        <w:tc>
          <w:tcPr>
            <w:tcW w:w="2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812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813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del w:id="814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delText>OD</w:delText>
              </w:r>
            </w:del>
          </w:p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815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del w:id="816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delText>(N = 607)</w:delText>
              </w:r>
            </w:del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817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del w:id="818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delText>MED</w:delText>
              </w:r>
            </w:del>
          </w:p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819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del w:id="820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delText>(N = 295)</w:delText>
              </w:r>
            </w:del>
          </w:p>
        </w:tc>
        <w:tc>
          <w:tcPr>
            <w:tcW w:w="13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821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del w:id="822" w:author="Zepie" w:date="2011-02-17T15:35:00Z">
              <w:r w:rsidRPr="00FB03B7" w:rsidDel="00AF5C05">
                <w:rPr>
                  <w:rFonts w:asciiTheme="minorEastAsia" w:hAnsiTheme="minorEastAsia" w:cs="Univers-Condensed"/>
                  <w:b/>
                  <w:bCs/>
                  <w:color w:val="auto"/>
                  <w:kern w:val="0"/>
                  <w:sz w:val="18"/>
                  <w:szCs w:val="18"/>
                </w:rPr>
                <w:delText>P</w:delText>
              </w:r>
            </w:del>
          </w:p>
        </w:tc>
      </w:tr>
      <w:tr w:rsidR="009A22D7" w:rsidRPr="00FB03B7" w:rsidDel="00AF5C05" w:rsidTr="009F02ED">
        <w:trPr>
          <w:gridAfter w:val="1"/>
          <w:wAfter w:w="1845" w:type="dxa"/>
          <w:trHeight w:val="21"/>
          <w:del w:id="823" w:author="Zepie" w:date="2011-02-17T15:35:00Z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rPr>
                <w:del w:id="824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/>
              <w:rPr>
                <w:del w:id="825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826" w:author="Zepie" w:date="2011-02-17T15:35:00Z">
              <w:r w:rsidRPr="00FB03B7" w:rsidDel="00AF5C05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delText>Operation time (min)</w:delText>
              </w:r>
            </w:del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/>
              <w:rPr>
                <w:del w:id="827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828" w:author="Zepie" w:date="2011-02-17T15:35:00Z">
              <w:r w:rsidRPr="00FB03B7" w:rsidDel="00AF5C05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delText xml:space="preserve">64.6 </w:delText>
              </w:r>
              <w:r w:rsidRPr="00FB03B7" w:rsidDel="00AF5C05">
                <w:rPr>
                  <w:rFonts w:asciiTheme="minorEastAsia" w:hAnsiTheme="minorEastAsia" w:cs="AdvTT5843c571" w:hint="eastAsia"/>
                  <w:color w:val="auto"/>
                  <w:kern w:val="0"/>
                  <w:sz w:val="18"/>
                  <w:szCs w:val="18"/>
                </w:rPr>
                <w:delText>±</w:delText>
              </w:r>
              <w:r w:rsidRPr="00FB03B7" w:rsidDel="00AF5C05">
                <w:rPr>
                  <w:rFonts w:asciiTheme="minorEastAsia" w:hAnsiTheme="minorEastAsia" w:cs="AdvTT32a07b98"/>
                  <w:color w:val="auto"/>
                  <w:kern w:val="0"/>
                  <w:sz w:val="18"/>
                  <w:szCs w:val="18"/>
                </w:rPr>
                <w:delText xml:space="preserve"> </w:delText>
              </w:r>
              <w:r w:rsidRPr="00FB03B7" w:rsidDel="00AF5C05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delText>28.7</w:delText>
              </w:r>
            </w:del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/>
              <w:rPr>
                <w:del w:id="829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830" w:author="Zepie" w:date="2011-02-17T15:35:00Z">
              <w:r w:rsidRPr="009F0029" w:rsidDel="00AF5C05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  <w:highlight w:val="yellow"/>
                </w:rPr>
                <w:delText>53.0</w:delText>
              </w:r>
              <w:r w:rsidRPr="00FB03B7" w:rsidDel="00AF5C05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delText xml:space="preserve"> </w:delText>
              </w:r>
              <w:r w:rsidRPr="00FB03B7" w:rsidDel="00AF5C05">
                <w:rPr>
                  <w:rFonts w:asciiTheme="minorEastAsia" w:hAnsiTheme="minorEastAsia" w:cs="AdvTT5843c571" w:hint="eastAsia"/>
                  <w:color w:val="auto"/>
                  <w:kern w:val="0"/>
                  <w:sz w:val="18"/>
                  <w:szCs w:val="18"/>
                </w:rPr>
                <w:delText>±</w:delText>
              </w:r>
              <w:r w:rsidRPr="00FB03B7" w:rsidDel="00AF5C05">
                <w:rPr>
                  <w:rFonts w:asciiTheme="minorEastAsia" w:hAnsiTheme="minorEastAsia" w:cs="AdvTT32a07b98"/>
                  <w:color w:val="auto"/>
                  <w:kern w:val="0"/>
                  <w:sz w:val="18"/>
                  <w:szCs w:val="18"/>
                </w:rPr>
                <w:delText xml:space="preserve"> </w:delText>
              </w:r>
              <w:r w:rsidRPr="00FB03B7" w:rsidDel="00AF5C05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delText>13.0</w:delText>
              </w:r>
            </w:del>
          </w:p>
        </w:tc>
        <w:tc>
          <w:tcPr>
            <w:tcW w:w="131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/>
              <w:rPr>
                <w:del w:id="831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832" w:author="Zepie" w:date="2011-02-17T15:35:00Z">
              <w:r w:rsidRPr="00FB03B7" w:rsidDel="00AF5C05">
                <w:rPr>
                  <w:rFonts w:asciiTheme="minorEastAsia" w:hAnsiTheme="minorEastAsia" w:cs="AdvTT454a7a89" w:hint="eastAsia"/>
                  <w:color w:val="auto"/>
                  <w:kern w:val="0"/>
                  <w:sz w:val="18"/>
                  <w:szCs w:val="18"/>
                </w:rPr>
                <w:delText>&lt;</w:delText>
              </w:r>
              <w:r w:rsidRPr="00FB03B7" w:rsidDel="00AF5C05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delText>.001</w:delText>
              </w:r>
            </w:del>
          </w:p>
        </w:tc>
      </w:tr>
      <w:tr w:rsidR="009A22D7" w:rsidRPr="00FB03B7" w:rsidDel="00AF5C05" w:rsidTr="009F02ED">
        <w:trPr>
          <w:gridAfter w:val="1"/>
          <w:cnfStyle w:val="000000100000"/>
          <w:wAfter w:w="1845" w:type="dxa"/>
          <w:trHeight w:val="21"/>
          <w:del w:id="833" w:author="Zepie" w:date="2011-02-17T15:35:00Z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rPr>
                <w:del w:id="834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835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836" w:author="Zepie" w:date="2011-02-17T15:35:00Z">
              <w:r w:rsidRPr="00FB03B7" w:rsidDel="00AF5C05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delText>No. of surgical complication (%)</w:delText>
              </w:r>
            </w:del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837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838" w:author="Zepie" w:date="2011-02-17T15:35:00Z">
              <w:r w:rsidRPr="00FB03B7" w:rsidDel="00AF5C05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delText>10 (1.98)</w:delText>
              </w:r>
            </w:del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839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840" w:author="Zepie" w:date="2011-02-17T15:35:00Z">
              <w:r w:rsidRPr="00FB03B7" w:rsidDel="00AF5C05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delText>9 (3.05)</w:delText>
              </w:r>
            </w:del>
          </w:p>
        </w:tc>
        <w:tc>
          <w:tcPr>
            <w:tcW w:w="13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841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842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delText>NS</w:delText>
              </w:r>
            </w:del>
          </w:p>
        </w:tc>
      </w:tr>
      <w:tr w:rsidR="009A22D7" w:rsidRPr="00FB03B7" w:rsidDel="00AF5C05" w:rsidTr="009F02ED">
        <w:trPr>
          <w:gridAfter w:val="1"/>
          <w:wAfter w:w="1845" w:type="dxa"/>
          <w:trHeight w:val="21"/>
          <w:del w:id="843" w:author="Zepie" w:date="2011-02-17T15:35:00Z"/>
        </w:trPr>
        <w:tc>
          <w:tcPr>
            <w:cnfStyle w:val="001000000000"/>
            <w:tcW w:w="184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rPr>
                <w:del w:id="844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/>
              <w:rPr>
                <w:del w:id="845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846" w:author="Zepie" w:date="2011-02-17T15:35:00Z">
              <w:r w:rsidRPr="00FB03B7" w:rsidDel="00AF5C05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delText>No. of reop (%)</w:delText>
              </w:r>
            </w:del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/>
              <w:rPr>
                <w:del w:id="847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848" w:author="Zepie" w:date="2011-02-17T15:35:00Z">
              <w:r w:rsidRPr="00FB03B7" w:rsidDel="00AF5C05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delText>38 (6.3)</w:delText>
              </w:r>
            </w:del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/>
              <w:rPr>
                <w:del w:id="849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850" w:author="Zepie" w:date="2011-02-17T15:35:00Z">
              <w:r w:rsidRPr="00FB03B7" w:rsidDel="00AF5C05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delText>28 (9.5)</w:delText>
              </w:r>
            </w:del>
          </w:p>
        </w:tc>
        <w:tc>
          <w:tcPr>
            <w:tcW w:w="131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/>
              <w:rPr>
                <w:del w:id="851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852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delText>NS</w:delText>
              </w:r>
            </w:del>
          </w:p>
        </w:tc>
      </w:tr>
      <w:tr w:rsidR="009A22D7" w:rsidRPr="00FB03B7" w:rsidDel="00AF5C05" w:rsidTr="009F02ED">
        <w:trPr>
          <w:gridAfter w:val="1"/>
          <w:cnfStyle w:val="000000100000"/>
          <w:wAfter w:w="1845" w:type="dxa"/>
          <w:trHeight w:val="21"/>
          <w:del w:id="853" w:author="Zepie" w:date="2011-02-17T15:35:00Z"/>
        </w:trPr>
        <w:tc>
          <w:tcPr>
            <w:cnfStyle w:val="001000000000"/>
            <w:tcW w:w="184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069F1">
            <w:pPr>
              <w:wordWrap/>
              <w:adjustRightInd w:val="0"/>
              <w:jc w:val="center"/>
              <w:rPr>
                <w:del w:id="854" w:author="Zepie" w:date="2011-02-17T15:35:00Z"/>
                <w:rFonts w:ascii="맑은 고딕" w:eastAsia="맑은 고딕" w:hAnsi="맑은 고딕"/>
                <w:noProof/>
              </w:rPr>
            </w:pPr>
            <w:del w:id="855" w:author="Zepie" w:date="2011-02-17T15:35:00Z">
              <w:r w:rsidRPr="005809F3" w:rsidDel="00AF5C05">
                <w:rPr>
                  <w:rFonts w:ascii="맑은 고딕" w:eastAsia="맑은 고딕" w:hAnsi="맑은 고딕"/>
                  <w:noProof/>
                </w:rPr>
                <w:delText>Orlando R</w:delText>
              </w:r>
              <w:r w:rsidDel="00AF5C05">
                <w:rPr>
                  <w:rFonts w:ascii="맑은 고딕" w:eastAsia="맑은 고딕" w:hAnsi="맑은 고딕" w:hint="eastAsia"/>
                  <w:noProof/>
                </w:rPr>
                <w:delText xml:space="preserve"> 등 </w:delText>
              </w:r>
              <w:r w:rsidR="0050794E" w:rsidDel="00AF5C05">
                <w:rPr>
                  <w:rFonts w:ascii="맑은 고딕" w:eastAsia="맑은 고딕" w:hAnsi="맑은 고딕"/>
                  <w:noProof/>
                </w:rPr>
                <w:fldChar w:fldCharType="begin"/>
              </w:r>
            </w:del>
            <w:r w:rsidR="009069F1">
              <w:rPr>
                <w:rFonts w:ascii="맑은 고딕" w:eastAsia="맑은 고딕" w:hAnsi="맑은 고딕"/>
                <w:noProof/>
              </w:rPr>
              <w:instrText xml:space="preserve"> ADDIN EN.CITE &lt;EndNote&gt;&lt;Cite&gt;&lt;Author&gt;Orlando&lt;/Author&gt;&lt;Year&gt;2007&lt;/Year&gt;&lt;RecNum&gt;15&lt;/RecNum&gt;&lt;DisplayText&gt;[20]&lt;/DisplayText&gt;&lt;record&gt;&lt;rec-number&gt;15&lt;/rec-number&gt;&lt;foreign-keys&gt;&lt;key app="EN" db-id="frxx5e2zswf5wyeww515dxzp9d5weda2ev2e"&gt;15&lt;/key&gt;&lt;/foreign-keys&gt;&lt;ref-type name="Journal Article"&gt;17&lt;/ref-type&gt;&lt;contributors&gt;&lt;authors&gt;&lt;author&gt;Righesso Orlando&lt;/author&gt;&lt;author&gt;Falavigna Asdrubal&lt;/author&gt;&lt;author&gt;Avanzi Osmar&lt;/author&gt;&lt;/authors&gt;&lt;/contributors&gt;&lt;titles&gt;&lt;title&gt;Comparison of Open Discectomy With Microendoscopic Discectomy in Lumbar Disc Herniations : Results of A Randomized Controlled Trial&lt;/title&gt;&lt;secondary-title&gt;Neurosurgery &lt;/secondary-title&gt;&lt;/titles&gt;&lt;periodical&gt;&lt;full-title&gt;Neurosurgery&lt;/full-title&gt;&lt;abbr-1&gt;Neurosurgery&lt;/abbr-1&gt;&lt;abbr-2&gt;Neurosurgery&lt;/abbr-2&gt;&lt;/periodical&gt;&lt;pages&gt;&lt;style face="normal" font="default" size="100%"&gt;545&lt;/style&gt;&lt;style face="normal" font="default" charset="136" size="100%"&gt;-549&lt;/style&gt;&lt;/pages&gt;&lt;volume&gt;61&lt;/volume&gt;&lt;dates&gt;&lt;year&gt;&lt;style face="normal" font="default" charset="136" size="100%"&gt;2007&lt;/style&gt;&lt;/year&gt;&lt;/dates&gt;&lt;urls&gt;&lt;/urls&gt;&lt;/record&gt;&lt;/Cite&gt;&lt;/EndNote&gt;</w:instrText>
            </w:r>
            <w:del w:id="856" w:author="Zepie" w:date="2011-02-17T15:35:00Z">
              <w:r w:rsidR="0050794E" w:rsidDel="00AF5C05">
                <w:rPr>
                  <w:rFonts w:ascii="맑은 고딕" w:eastAsia="맑은 고딕" w:hAnsi="맑은 고딕"/>
                  <w:noProof/>
                </w:rPr>
                <w:fldChar w:fldCharType="separate"/>
              </w:r>
            </w:del>
            <w:r w:rsidR="009069F1">
              <w:rPr>
                <w:rFonts w:ascii="맑은 고딕" w:eastAsia="맑은 고딕" w:hAnsi="맑은 고딕"/>
                <w:noProof/>
              </w:rPr>
              <w:t>[</w:t>
            </w:r>
            <w:r w:rsidR="009069F1">
              <w:rPr>
                <w:rFonts w:ascii="맑은 고딕" w:eastAsia="맑은 고딕" w:hAnsi="맑은 고딕"/>
                <w:noProof/>
              </w:rPr>
              <w:fldChar w:fldCharType="begin"/>
            </w:r>
            <w:r w:rsidR="009069F1">
              <w:rPr>
                <w:rFonts w:ascii="맑은 고딕" w:eastAsia="맑은 고딕" w:hAnsi="맑은 고딕"/>
                <w:noProof/>
              </w:rPr>
              <w:instrText xml:space="preserve"> HYPERLINK  \l "_ENREF_20" \o "Orlando, 2007 #15" </w:instrText>
            </w:r>
            <w:r w:rsidR="009069F1">
              <w:rPr>
                <w:rFonts w:ascii="맑은 고딕" w:eastAsia="맑은 고딕" w:hAnsi="맑은 고딕"/>
                <w:noProof/>
              </w:rPr>
            </w:r>
            <w:r w:rsidR="009069F1">
              <w:rPr>
                <w:rFonts w:ascii="맑은 고딕" w:eastAsia="맑은 고딕" w:hAnsi="맑은 고딕"/>
                <w:noProof/>
              </w:rPr>
              <w:fldChar w:fldCharType="separate"/>
            </w:r>
            <w:r w:rsidR="009069F1">
              <w:rPr>
                <w:rFonts w:ascii="맑은 고딕" w:eastAsia="맑은 고딕" w:hAnsi="맑은 고딕"/>
                <w:noProof/>
              </w:rPr>
              <w:t>20</w:t>
            </w:r>
            <w:r w:rsidR="009069F1">
              <w:rPr>
                <w:rFonts w:ascii="맑은 고딕" w:eastAsia="맑은 고딕" w:hAnsi="맑은 고딕"/>
                <w:noProof/>
              </w:rPr>
              <w:fldChar w:fldCharType="end"/>
            </w:r>
            <w:r w:rsidR="009069F1">
              <w:rPr>
                <w:rFonts w:ascii="맑은 고딕" w:eastAsia="맑은 고딕" w:hAnsi="맑은 고딕"/>
                <w:noProof/>
              </w:rPr>
              <w:t>]</w:t>
            </w:r>
            <w:del w:id="857" w:author="Zepie" w:date="2011-02-17T15:35:00Z">
              <w:r w:rsidR="0050794E" w:rsidDel="00AF5C05">
                <w:rPr>
                  <w:rFonts w:ascii="맑은 고딕" w:eastAsia="맑은 고딕" w:hAnsi="맑은 고딕"/>
                  <w:noProof/>
                </w:rPr>
                <w:fldChar w:fldCharType="end"/>
              </w:r>
            </w:del>
          </w:p>
        </w:tc>
        <w:tc>
          <w:tcPr>
            <w:tcW w:w="2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858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859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del w:id="860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delText>OD</w:delText>
              </w:r>
            </w:del>
          </w:p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861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del w:id="862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delText>(N = 19)</w:delText>
              </w:r>
            </w:del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863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del w:id="864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delText>MED</w:delText>
              </w:r>
            </w:del>
          </w:p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865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del w:id="866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delText>(N = 21)</w:delText>
              </w:r>
            </w:del>
          </w:p>
        </w:tc>
        <w:tc>
          <w:tcPr>
            <w:tcW w:w="13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867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del w:id="868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delText>P</w:delText>
              </w:r>
            </w:del>
          </w:p>
        </w:tc>
      </w:tr>
      <w:tr w:rsidR="009A22D7" w:rsidRPr="00FB03B7" w:rsidDel="00AF5C05" w:rsidTr="009F02ED">
        <w:trPr>
          <w:gridAfter w:val="1"/>
          <w:wAfter w:w="1845" w:type="dxa"/>
          <w:trHeight w:val="21"/>
          <w:del w:id="869" w:author="Zepie" w:date="2011-02-17T15:35:00Z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rPr>
                <w:del w:id="870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/>
              <w:rPr>
                <w:del w:id="871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872" w:author="Zepie" w:date="2011-02-17T15:35:00Z">
              <w:r w:rsidRPr="00FB03B7" w:rsidDel="00AF5C05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delText>Length of hospital stay (h)</w:delText>
              </w:r>
            </w:del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/>
              <w:rPr>
                <w:del w:id="873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874" w:author="Zepie" w:date="2011-02-17T15:35:00Z">
              <w:r w:rsidRPr="00FB03B7" w:rsidDel="00AF5C05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delText>26 (16–72)</w:delText>
              </w:r>
            </w:del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/>
              <w:rPr>
                <w:del w:id="875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876" w:author="Zepie" w:date="2011-02-17T15:35:00Z">
              <w:r w:rsidRPr="00FB03B7" w:rsidDel="00AF5C05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delText>24 (11–72)</w:delText>
              </w:r>
            </w:del>
          </w:p>
        </w:tc>
        <w:tc>
          <w:tcPr>
            <w:tcW w:w="131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/>
              <w:rPr>
                <w:del w:id="877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878" w:author="Zepie" w:date="2011-02-17T15:35:00Z">
              <w:r w:rsidRPr="00FB03B7" w:rsidDel="00AF5C05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delText>0.05</w:delText>
              </w:r>
            </w:del>
          </w:p>
        </w:tc>
      </w:tr>
      <w:tr w:rsidR="009A22D7" w:rsidRPr="00FB03B7" w:rsidDel="00AF5C05" w:rsidTr="009F02ED">
        <w:trPr>
          <w:gridAfter w:val="1"/>
          <w:cnfStyle w:val="000000100000"/>
          <w:wAfter w:w="1845" w:type="dxa"/>
          <w:trHeight w:val="21"/>
          <w:del w:id="879" w:author="Zepie" w:date="2011-02-17T15:35:00Z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rPr>
                <w:del w:id="880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881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882" w:author="Zepie" w:date="2011-02-17T15:35:00Z">
              <w:r w:rsidRPr="00FB03B7" w:rsidDel="00AF5C05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delText>Surgical time (min)</w:delText>
              </w:r>
            </w:del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883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884" w:author="Zepie" w:date="2011-02-17T15:35:00Z">
              <w:r w:rsidRPr="009F0029" w:rsidDel="00AF5C05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  <w:highlight w:val="yellow"/>
                </w:rPr>
                <w:delText>63.7</w:delText>
              </w:r>
              <w:r w:rsidRPr="00FB03B7" w:rsidDel="00AF5C05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delText xml:space="preserve"> </w:delText>
              </w:r>
              <w:r w:rsidRPr="00FB03B7" w:rsidDel="00AF5C05">
                <w:rPr>
                  <w:rFonts w:asciiTheme="minorEastAsia" w:hAnsiTheme="minorEastAsia" w:cs="AdvTT5843c571" w:hint="eastAsia"/>
                  <w:color w:val="auto"/>
                  <w:kern w:val="0"/>
                  <w:sz w:val="18"/>
                  <w:szCs w:val="18"/>
                </w:rPr>
                <w:delText>±</w:delText>
              </w:r>
              <w:r w:rsidRPr="00FB03B7" w:rsidDel="00AF5C05">
                <w:rPr>
                  <w:rFonts w:asciiTheme="minorEastAsia" w:hAnsiTheme="minorEastAsia" w:cs="MathematicalPi-One"/>
                  <w:color w:val="auto"/>
                  <w:kern w:val="0"/>
                  <w:sz w:val="18"/>
                  <w:szCs w:val="18"/>
                </w:rPr>
                <w:delText xml:space="preserve"> </w:delText>
              </w:r>
              <w:r w:rsidRPr="00FB03B7" w:rsidDel="00AF5C05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delText>15.5</w:delText>
              </w:r>
            </w:del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885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886" w:author="Zepie" w:date="2011-02-17T15:35:00Z">
              <w:r w:rsidRPr="009F0029" w:rsidDel="00AF5C05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delText>82.6</w:delText>
              </w:r>
              <w:r w:rsidRPr="00FB03B7" w:rsidDel="00AF5C05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delText xml:space="preserve"> </w:delText>
              </w:r>
              <w:r w:rsidRPr="00FB03B7" w:rsidDel="00AF5C05">
                <w:rPr>
                  <w:rFonts w:asciiTheme="minorEastAsia" w:hAnsiTheme="minorEastAsia" w:cs="AdvTT5843c571" w:hint="eastAsia"/>
                  <w:color w:val="auto"/>
                  <w:kern w:val="0"/>
                  <w:sz w:val="18"/>
                  <w:szCs w:val="18"/>
                </w:rPr>
                <w:delText>±</w:delText>
              </w:r>
              <w:r w:rsidRPr="00FB03B7" w:rsidDel="00AF5C05">
                <w:rPr>
                  <w:rFonts w:asciiTheme="minorEastAsia" w:hAnsiTheme="minorEastAsia" w:cs="MathematicalPi-One"/>
                  <w:color w:val="auto"/>
                  <w:kern w:val="0"/>
                  <w:sz w:val="18"/>
                  <w:szCs w:val="18"/>
                </w:rPr>
                <w:delText xml:space="preserve"> </w:delText>
              </w:r>
              <w:r w:rsidRPr="00FB03B7" w:rsidDel="00AF5C05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delText>21.9</w:delText>
              </w:r>
            </w:del>
          </w:p>
        </w:tc>
        <w:tc>
          <w:tcPr>
            <w:tcW w:w="13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887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888" w:author="Zepie" w:date="2011-02-17T15:35:00Z">
              <w:r w:rsidRPr="00FB03B7" w:rsidDel="00AF5C05">
                <w:rPr>
                  <w:rFonts w:asciiTheme="minorEastAsia" w:hAnsiTheme="minorEastAsia" w:cs="MathematicalPi-One" w:hint="eastAsia"/>
                  <w:color w:val="auto"/>
                  <w:kern w:val="0"/>
                  <w:sz w:val="18"/>
                  <w:szCs w:val="18"/>
                </w:rPr>
                <w:delText>&lt;</w:delText>
              </w:r>
              <w:r w:rsidRPr="00FB03B7" w:rsidDel="00AF5C05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delText>0.01</w:delText>
              </w:r>
            </w:del>
          </w:p>
        </w:tc>
      </w:tr>
      <w:tr w:rsidR="009A22D7" w:rsidRPr="00FB03B7" w:rsidDel="00AF5C05" w:rsidTr="009F02ED">
        <w:trPr>
          <w:gridAfter w:val="1"/>
          <w:wAfter w:w="1845" w:type="dxa"/>
          <w:trHeight w:val="21"/>
          <w:del w:id="889" w:author="Zepie" w:date="2011-02-17T15:35:00Z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rPr>
                <w:del w:id="890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/>
              <w:rPr>
                <w:del w:id="891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892" w:author="Zepie" w:date="2011-02-17T15:35:00Z">
              <w:r w:rsidRPr="00FB03B7" w:rsidDel="00AF5C05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delText>Blood loss (mL)</w:delText>
              </w:r>
            </w:del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/>
              <w:rPr>
                <w:del w:id="893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894" w:author="Zepie" w:date="2011-02-17T15:35:00Z">
              <w:r w:rsidRPr="009F0029" w:rsidDel="00AF5C05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  <w:highlight w:val="yellow"/>
                </w:rPr>
                <w:delText>40</w:delText>
              </w:r>
              <w:r w:rsidRPr="00FB03B7" w:rsidDel="00AF5C05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delText xml:space="preserve"> (11–450)</w:delText>
              </w:r>
            </w:del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/>
              <w:rPr>
                <w:del w:id="895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896" w:author="Zepie" w:date="2011-02-17T15:35:00Z">
              <w:r w:rsidRPr="00FB03B7" w:rsidDel="00AF5C05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delText>50 (10–700)</w:delText>
              </w:r>
            </w:del>
          </w:p>
        </w:tc>
        <w:tc>
          <w:tcPr>
            <w:tcW w:w="13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/>
              <w:rPr>
                <w:del w:id="897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898" w:author="Zepie" w:date="2011-02-17T15:35:00Z">
              <w:r w:rsidRPr="00FB03B7" w:rsidDel="00AF5C05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delText>0.98</w:delText>
              </w:r>
            </w:del>
          </w:p>
        </w:tc>
      </w:tr>
      <w:tr w:rsidR="009A22D7" w:rsidRPr="00FB03B7" w:rsidDel="00AF5C05" w:rsidTr="009F02ED">
        <w:trPr>
          <w:gridAfter w:val="1"/>
          <w:cnfStyle w:val="000000100000"/>
          <w:wAfter w:w="1845" w:type="dxa"/>
          <w:trHeight w:val="21"/>
          <w:del w:id="899" w:author="Zepie" w:date="2011-02-17T15:35:00Z"/>
        </w:trPr>
        <w:tc>
          <w:tcPr>
            <w:cnfStyle w:val="001000000000"/>
            <w:tcW w:w="1844" w:type="dxa"/>
            <w:vMerge/>
            <w:tcBorders>
              <w:bottom w:val="single" w:sz="8" w:space="0" w:color="000000" w:themeColor="text1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rPr>
                <w:del w:id="900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single" w:sz="8" w:space="0" w:color="000000" w:themeColor="text1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901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902" w:author="Zepie" w:date="2011-02-17T15:35:00Z">
              <w:r w:rsidRPr="00FB03B7" w:rsidDel="00AF5C05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delText>Size of incision (cm)</w:delText>
              </w:r>
            </w:del>
          </w:p>
        </w:tc>
        <w:tc>
          <w:tcPr>
            <w:tcW w:w="1843" w:type="dxa"/>
            <w:tcBorders>
              <w:top w:val="nil"/>
              <w:bottom w:val="single" w:sz="8" w:space="0" w:color="000000" w:themeColor="text1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903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904" w:author="Zepie" w:date="2011-02-17T15:35:00Z">
              <w:r w:rsidRPr="00FB03B7" w:rsidDel="00AF5C05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delText xml:space="preserve">2.6 </w:delText>
              </w:r>
              <w:r w:rsidRPr="00FB03B7" w:rsidDel="00AF5C05">
                <w:rPr>
                  <w:rFonts w:asciiTheme="minorEastAsia" w:hAnsiTheme="minorEastAsia" w:cs="AdvTT5843c571" w:hint="eastAsia"/>
                  <w:color w:val="auto"/>
                  <w:kern w:val="0"/>
                  <w:sz w:val="18"/>
                  <w:szCs w:val="18"/>
                </w:rPr>
                <w:delText>±</w:delText>
              </w:r>
              <w:r w:rsidRPr="00FB03B7" w:rsidDel="00AF5C05">
                <w:rPr>
                  <w:rFonts w:asciiTheme="minorEastAsia" w:hAnsiTheme="minorEastAsia" w:cs="MathematicalPi-One"/>
                  <w:color w:val="auto"/>
                  <w:kern w:val="0"/>
                  <w:sz w:val="18"/>
                  <w:szCs w:val="18"/>
                </w:rPr>
                <w:delText xml:space="preserve"> </w:delText>
              </w:r>
              <w:r w:rsidRPr="00FB03B7" w:rsidDel="00AF5C05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delText>0.4</w:delText>
              </w:r>
            </w:del>
          </w:p>
        </w:tc>
        <w:tc>
          <w:tcPr>
            <w:tcW w:w="1701" w:type="dxa"/>
            <w:tcBorders>
              <w:top w:val="nil"/>
              <w:bottom w:val="single" w:sz="8" w:space="0" w:color="000000" w:themeColor="text1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905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906" w:author="Zepie" w:date="2011-02-17T15:35:00Z">
              <w:r w:rsidRPr="00FB03B7" w:rsidDel="00AF5C05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delText xml:space="preserve">2.1 </w:delText>
              </w:r>
              <w:r w:rsidRPr="00FB03B7" w:rsidDel="00AF5C05">
                <w:rPr>
                  <w:rFonts w:asciiTheme="minorEastAsia" w:hAnsiTheme="minorEastAsia" w:cs="AdvTT5843c571" w:hint="eastAsia"/>
                  <w:color w:val="auto"/>
                  <w:kern w:val="0"/>
                  <w:sz w:val="18"/>
                  <w:szCs w:val="18"/>
                </w:rPr>
                <w:delText>±</w:delText>
              </w:r>
              <w:r w:rsidRPr="00FB03B7" w:rsidDel="00AF5C05">
                <w:rPr>
                  <w:rFonts w:asciiTheme="minorEastAsia" w:hAnsiTheme="minorEastAsia" w:cs="MathematicalPi-One"/>
                  <w:color w:val="auto"/>
                  <w:kern w:val="0"/>
                  <w:sz w:val="18"/>
                  <w:szCs w:val="18"/>
                </w:rPr>
                <w:delText xml:space="preserve"> </w:delText>
              </w:r>
              <w:r w:rsidRPr="00FB03B7" w:rsidDel="00AF5C05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delText>0.2</w:delText>
              </w:r>
            </w:del>
          </w:p>
        </w:tc>
        <w:tc>
          <w:tcPr>
            <w:tcW w:w="1319" w:type="dxa"/>
            <w:tcBorders>
              <w:top w:val="nil"/>
              <w:bottom w:val="single" w:sz="8" w:space="0" w:color="000000" w:themeColor="text1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/>
              <w:rPr>
                <w:del w:id="907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908" w:author="Zepie" w:date="2011-02-17T15:35:00Z">
              <w:r w:rsidRPr="00FB03B7" w:rsidDel="00AF5C05">
                <w:rPr>
                  <w:rFonts w:asciiTheme="minorEastAsia" w:hAnsiTheme="minorEastAsia" w:cs="MathematicalPi-One" w:hint="eastAsia"/>
                  <w:color w:val="auto"/>
                  <w:kern w:val="0"/>
                  <w:sz w:val="18"/>
                  <w:szCs w:val="18"/>
                </w:rPr>
                <w:delText>&lt;</w:delText>
              </w:r>
              <w:r w:rsidRPr="00FB03B7" w:rsidDel="00AF5C05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delText>0.01</w:delText>
              </w:r>
            </w:del>
          </w:p>
        </w:tc>
      </w:tr>
    </w:tbl>
    <w:p w:rsidR="00510629" w:rsidRPr="00510629" w:rsidRDefault="00510629" w:rsidP="00510629">
      <w:pPr>
        <w:wordWrap/>
        <w:adjustRightInd w:val="0"/>
        <w:jc w:val="left"/>
        <w:rPr>
          <w:rFonts w:asciiTheme="minorEastAsia" w:hAnsiTheme="minorEastAsia" w:cs="Univers-Condensed"/>
          <w:kern w:val="0"/>
          <w:sz w:val="16"/>
          <w:szCs w:val="16"/>
        </w:rPr>
      </w:pPr>
      <w:r w:rsidRPr="009D43D3">
        <w:rPr>
          <w:rFonts w:asciiTheme="minorEastAsia" w:hAnsiTheme="minorEastAsia" w:cs="Univers-Condensed" w:hint="eastAsia"/>
          <w:kern w:val="0"/>
          <w:sz w:val="16"/>
          <w:szCs w:val="16"/>
        </w:rPr>
        <w:t>NS, not significant</w:t>
      </w:r>
    </w:p>
    <w:p w:rsidR="00510629" w:rsidRDefault="00510629" w:rsidP="00510629">
      <w:pPr>
        <w:wordWrap/>
        <w:adjustRightInd w:val="0"/>
        <w:jc w:val="left"/>
        <w:rPr>
          <w:rFonts w:ascii="Univers-CondensedBold" w:hAnsi="Univers-CondensedBold" w:cs="Univers-CondensedBold"/>
          <w:b/>
          <w:bCs/>
          <w:kern w:val="0"/>
          <w:szCs w:val="20"/>
        </w:rPr>
      </w:pPr>
    </w:p>
    <w:p w:rsidR="009069F1" w:rsidRPr="00500840" w:rsidRDefault="009069F1" w:rsidP="009069F1">
      <w:pPr>
        <w:rPr>
          <w:ins w:id="909" w:author="Zepie" w:date="2011-02-17T15:37:00Z"/>
          <w:rFonts w:eastAsiaTheme="minorHAnsi" w:cs="AdvP8585"/>
          <w:b/>
          <w:kern w:val="0"/>
          <w:szCs w:val="20"/>
          <w:shd w:val="pct15" w:color="auto" w:fill="FFFFFF"/>
        </w:rPr>
      </w:pPr>
      <w:ins w:id="910" w:author="Zepie" w:date="2011-02-17T15:37:00Z">
        <w:r w:rsidRPr="00500840">
          <w:rPr>
            <w:rFonts w:eastAsiaTheme="minorHAnsi" w:cs="AdvP8585" w:hint="eastAsia"/>
            <w:b/>
            <w:kern w:val="0"/>
            <w:szCs w:val="20"/>
            <w:shd w:val="pct15" w:color="auto" w:fill="FFFFFF"/>
          </w:rPr>
          <w:t>수술 주위 여러 수치들의 비교</w:t>
        </w:r>
      </w:ins>
    </w:p>
    <w:p w:rsidR="009069F1" w:rsidRDefault="009069F1" w:rsidP="009069F1">
      <w:pPr>
        <w:wordWrap/>
        <w:adjustRightInd w:val="0"/>
        <w:jc w:val="left"/>
        <w:rPr>
          <w:ins w:id="911" w:author="Zepie" w:date="2011-02-17T15:37:00Z"/>
          <w:rFonts w:ascii="Univers-Condensed" w:hAnsi="Univers-Condensed" w:cs="Univers-Condensed"/>
          <w:kern w:val="0"/>
          <w:sz w:val="16"/>
          <w:szCs w:val="16"/>
        </w:rPr>
      </w:pPr>
      <w:proofErr w:type="gramStart"/>
      <w:ins w:id="912" w:author="Zepie" w:date="2011-02-17T15:37:00Z">
        <w:r>
          <w:rPr>
            <w:rFonts w:ascii="Univers-CondensedBold" w:hAnsi="Univers-CondensedBold" w:cs="Univers-CondensedBold" w:hint="eastAsia"/>
            <w:b/>
            <w:bCs/>
            <w:kern w:val="0"/>
            <w:szCs w:val="20"/>
          </w:rPr>
          <w:t>Table 2</w:t>
        </w:r>
        <w:r>
          <w:rPr>
            <w:rFonts w:ascii="Univers-CondensedBold" w:hAnsi="Univers-CondensedBold" w:cs="Univers-CondensedBold"/>
            <w:b/>
            <w:bCs/>
            <w:kern w:val="0"/>
            <w:szCs w:val="20"/>
          </w:rPr>
          <w:t>.</w:t>
        </w:r>
        <w:proofErr w:type="gramEnd"/>
        <w:r>
          <w:rPr>
            <w:rFonts w:ascii="Univers-CondensedBold" w:hAnsi="Univers-CondensedBold" w:cs="Univers-CondensedBold"/>
            <w:b/>
            <w:bCs/>
            <w:kern w:val="0"/>
            <w:szCs w:val="20"/>
          </w:rPr>
          <w:t xml:space="preserve"> Comparisons of </w:t>
        </w:r>
        <w:proofErr w:type="spellStart"/>
        <w:r>
          <w:rPr>
            <w:rFonts w:ascii="Univers-CondensedBold" w:hAnsi="Univers-CondensedBold" w:cs="Univers-CondensedBold"/>
            <w:b/>
            <w:bCs/>
            <w:kern w:val="0"/>
            <w:szCs w:val="20"/>
          </w:rPr>
          <w:t>Perioperative</w:t>
        </w:r>
        <w:proofErr w:type="spellEnd"/>
        <w:r>
          <w:rPr>
            <w:rFonts w:ascii="Univers-CondensedBold" w:hAnsi="Univers-CondensedBold" w:cs="Univers-CondensedBold"/>
            <w:b/>
            <w:bCs/>
            <w:kern w:val="0"/>
            <w:szCs w:val="20"/>
          </w:rPr>
          <w:t xml:space="preserve"> Parameters</w:t>
        </w:r>
        <w:r>
          <w:rPr>
            <w:rFonts w:ascii="Univers-CondensedBold" w:hAnsi="Univers-CondensedBold" w:cs="Univers-CondensedBold" w:hint="eastAsia"/>
            <w:b/>
            <w:bCs/>
            <w:kern w:val="0"/>
            <w:szCs w:val="20"/>
          </w:rPr>
          <w:t xml:space="preserve"> </w:t>
        </w:r>
        <w:proofErr w:type="gramStart"/>
        <w:r>
          <w:rPr>
            <w:rFonts w:ascii="Univers-CondensedBold" w:hAnsi="Univers-CondensedBold" w:cs="Univers-CondensedBold"/>
            <w:b/>
            <w:bCs/>
            <w:kern w:val="0"/>
            <w:szCs w:val="20"/>
          </w:rPr>
          <w:t>Between</w:t>
        </w:r>
        <w:proofErr w:type="gramEnd"/>
        <w:r>
          <w:rPr>
            <w:rFonts w:ascii="Univers-CondensedBold" w:hAnsi="Univers-CondensedBold" w:cs="Univers-CondensedBold"/>
            <w:b/>
            <w:bCs/>
            <w:kern w:val="0"/>
            <w:szCs w:val="20"/>
          </w:rPr>
          <w:t xml:space="preserve"> </w:t>
        </w:r>
        <w:r>
          <w:rPr>
            <w:rFonts w:ascii="Univers-CondensedBold" w:hAnsi="Univers-CondensedBold" w:cs="Univers-CondensedBold" w:hint="eastAsia"/>
            <w:b/>
            <w:bCs/>
            <w:kern w:val="0"/>
            <w:szCs w:val="20"/>
          </w:rPr>
          <w:t xml:space="preserve">OD and </w:t>
        </w:r>
        <w:r>
          <w:rPr>
            <w:rFonts w:ascii="Univers-CondensedBold" w:hAnsi="Univers-CondensedBold" w:cs="Univers-CondensedBold"/>
            <w:b/>
            <w:bCs/>
            <w:kern w:val="0"/>
            <w:szCs w:val="20"/>
          </w:rPr>
          <w:t xml:space="preserve">MED </w:t>
        </w:r>
        <w:r>
          <w:rPr>
            <w:rFonts w:ascii="Univers-CondensedBold" w:hAnsi="Univers-CondensedBold" w:cs="Univers-CondensedBold" w:hint="eastAsia"/>
            <w:b/>
            <w:bCs/>
            <w:kern w:val="0"/>
            <w:szCs w:val="20"/>
          </w:rPr>
          <w:t>groups</w:t>
        </w:r>
      </w:ins>
    </w:p>
    <w:tbl>
      <w:tblPr>
        <w:tblStyle w:val="10"/>
        <w:tblW w:w="11069" w:type="dxa"/>
        <w:tblLook w:val="04A0"/>
      </w:tblPr>
      <w:tblGrid>
        <w:gridCol w:w="1772"/>
        <w:gridCol w:w="2415"/>
        <w:gridCol w:w="1739"/>
        <w:gridCol w:w="1675"/>
        <w:gridCol w:w="1766"/>
        <w:gridCol w:w="1702"/>
      </w:tblGrid>
      <w:tr w:rsidR="009069F1" w:rsidRPr="00FB03B7" w:rsidTr="009069F1">
        <w:trPr>
          <w:gridAfter w:val="1"/>
          <w:cnfStyle w:val="100000000000"/>
          <w:wAfter w:w="1702" w:type="dxa"/>
          <w:ins w:id="913" w:author="Zepie" w:date="2011-02-17T15:37:00Z"/>
        </w:trPr>
        <w:tc>
          <w:tcPr>
            <w:cnfStyle w:val="001000000000"/>
            <w:tcW w:w="1772" w:type="dxa"/>
            <w:vMerge w:val="restart"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914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915" w:author="Zepie" w:date="2011-02-17T15:37:00Z">
              <w:r w:rsidRPr="00FB03B7">
                <w:rPr>
                  <w:rFonts w:asciiTheme="minorEastAsia" w:hAnsiTheme="minorEastAsia" w:cs="Univers-Condensed" w:hint="eastAsia"/>
                  <w:color w:val="auto"/>
                  <w:kern w:val="0"/>
                  <w:sz w:val="18"/>
                  <w:szCs w:val="18"/>
                </w:rPr>
                <w:t xml:space="preserve">Wu X 등 </w:t>
              </w:r>
              <w:r w:rsidRPr="00FB03B7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fldChar w:fldCharType="begin"/>
              </w:r>
            </w:ins>
            <w:r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instrText xml:space="preserve"> ADDIN EN.CITE &lt;EndNote&gt;&lt;Cite&gt;&lt;Author&gt;Wu&lt;/Author&gt;&lt;Year&gt;2006&lt;/Year&gt;&lt;RecNum&gt;55&lt;/RecNum&gt;&lt;DisplayText&gt;[18]&lt;/DisplayText&gt;&lt;record&gt;&lt;rec-number&gt;55&lt;/rec-number&gt;&lt;foreign-keys&gt;&lt;key app="EN" db-id="99zrxrfa45z5vuefern5ap0la90xx9rzt0xr"&gt;55&lt;/key&gt;&lt;/foreign-keys&gt;&lt;ref-type name="Journal Article"&gt;17&lt;/ref-type&gt;&lt;contributors&gt;&lt;authors&gt;&lt;author&gt;Xiaotao Wu &lt;/author&gt;&lt;author&gt;Suyang Zhuang&lt;/author&gt;&lt;author&gt;Zubin Mao&lt;/author&gt;&lt;author&gt;Hui Chen&lt;/author&gt;&lt;/authors&gt;&lt;/contributors&gt;&lt;titles&gt;&lt;title&gt;Microendoscopic Discectomy for Lumbar Disc Herniation:Surgical Technique and Outcome in 873 Consecutive Cases&lt;/title&gt;&lt;secondary-title&gt;SPINE&lt;/secondary-title&gt;&lt;/titles&gt;&lt;periodical&gt;&lt;full-title&gt;Spine&lt;/full-title&gt;&lt;/periodical&gt;&lt;pages&gt;&lt;style face="normal" font="default" size="100%"&gt;2689&lt;/style&gt;&lt;style face="normal" font="default" charset="136" size="100%"&gt;-2694&lt;/style&gt;&lt;/pages&gt;&lt;volume&gt;31&lt;/volume&gt;&lt;number&gt;23&lt;/number&gt;&lt;dates&gt;&lt;year&gt;2006&lt;/year&gt;&lt;/dates&gt;&lt;urls&gt;&lt;/urls&gt;&lt;/record&gt;&lt;/Cite&gt;&lt;/EndNote&gt;</w:instrText>
            </w:r>
            <w:ins w:id="916" w:author="Zepie" w:date="2011-02-17T15:37:00Z">
              <w:r w:rsidRPr="00FB03B7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fldChar w:fldCharType="separate"/>
              </w:r>
              <w:r w:rsidRPr="00510629">
                <w:rPr>
                  <w:rFonts w:asciiTheme="minorEastAsia" w:hAnsiTheme="minorEastAsia" w:cs="Univers-Condensed"/>
                  <w:noProof/>
                  <w:color w:val="auto"/>
                  <w:kern w:val="0"/>
                  <w:sz w:val="18"/>
                  <w:szCs w:val="18"/>
                </w:rPr>
                <w:t>[</w:t>
              </w:r>
            </w:ins>
            <w:r>
              <w:rPr>
                <w:rFonts w:asciiTheme="minorEastAsia" w:hAnsiTheme="minorEastAsia" w:cs="Univers-Condensed"/>
                <w:noProof/>
                <w:color w:val="auto"/>
                <w:kern w:val="0"/>
                <w:sz w:val="18"/>
                <w:szCs w:val="18"/>
              </w:rPr>
              <w:fldChar w:fldCharType="begin"/>
            </w:r>
            <w:r>
              <w:rPr>
                <w:rFonts w:asciiTheme="minorEastAsia" w:hAnsiTheme="minorEastAsia" w:cs="Univers-Condensed"/>
                <w:noProof/>
                <w:color w:val="auto"/>
                <w:kern w:val="0"/>
                <w:sz w:val="18"/>
                <w:szCs w:val="18"/>
              </w:rPr>
              <w:instrText xml:space="preserve"> HYPERLINK  \l "_ENREF_18" \o "Wu, 2006 #55" </w:instrText>
            </w:r>
            <w:r>
              <w:rPr>
                <w:rFonts w:asciiTheme="minorEastAsia" w:hAnsiTheme="minorEastAsia" w:cs="Univers-Condensed"/>
                <w:noProof/>
                <w:color w:val="auto"/>
                <w:kern w:val="0"/>
                <w:sz w:val="18"/>
                <w:szCs w:val="18"/>
              </w:rPr>
            </w:r>
            <w:r>
              <w:rPr>
                <w:rFonts w:asciiTheme="minorEastAsia" w:hAnsiTheme="minorEastAsia" w:cs="Univers-Condensed"/>
                <w:noProof/>
                <w:color w:val="auto"/>
                <w:kern w:val="0"/>
                <w:sz w:val="18"/>
                <w:szCs w:val="18"/>
              </w:rPr>
              <w:fldChar w:fldCharType="separate"/>
            </w:r>
            <w:ins w:id="917" w:author="Zepie" w:date="2011-02-17T15:37:00Z">
              <w:r w:rsidRPr="00510629">
                <w:rPr>
                  <w:rFonts w:asciiTheme="minorEastAsia" w:hAnsiTheme="minorEastAsia" w:cs="Univers-Condensed"/>
                  <w:noProof/>
                  <w:color w:val="auto"/>
                  <w:kern w:val="0"/>
                  <w:sz w:val="18"/>
                  <w:szCs w:val="18"/>
                </w:rPr>
                <w:t>18</w:t>
              </w:r>
            </w:ins>
            <w:r>
              <w:rPr>
                <w:rFonts w:asciiTheme="minorEastAsia" w:hAnsiTheme="minorEastAsia" w:cs="Univers-Condensed"/>
                <w:noProof/>
                <w:color w:val="auto"/>
                <w:kern w:val="0"/>
                <w:sz w:val="18"/>
                <w:szCs w:val="18"/>
              </w:rPr>
              <w:fldChar w:fldCharType="end"/>
            </w:r>
            <w:ins w:id="918" w:author="Zepie" w:date="2011-02-17T15:37:00Z">
              <w:r w:rsidRPr="00510629">
                <w:rPr>
                  <w:rFonts w:asciiTheme="minorEastAsia" w:hAnsiTheme="minorEastAsia" w:cs="Univers-Condensed"/>
                  <w:noProof/>
                  <w:color w:val="auto"/>
                  <w:kern w:val="0"/>
                  <w:sz w:val="18"/>
                  <w:szCs w:val="18"/>
                </w:rPr>
                <w:t>]</w:t>
              </w:r>
              <w:r w:rsidRPr="00FB03B7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2415" w:type="dxa"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100000000000"/>
              <w:rPr>
                <w:ins w:id="919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100000000000"/>
              <w:rPr>
                <w:ins w:id="920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921" w:author="Zepie" w:date="2011-02-17T15:37:00Z"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O</w:t>
              </w:r>
              <w:r w:rsidRPr="00FB03B7">
                <w:rPr>
                  <w:rFonts w:asciiTheme="minorEastAsia" w:hAnsiTheme="minorEastAsia" w:cs="Univers-Condensed" w:hint="eastAsia"/>
                  <w:color w:val="auto"/>
                  <w:kern w:val="0"/>
                  <w:sz w:val="18"/>
                  <w:szCs w:val="18"/>
                </w:rPr>
                <w:t>D</w:t>
              </w:r>
            </w:ins>
          </w:p>
          <w:p w:rsidR="009069F1" w:rsidRPr="00FB03B7" w:rsidRDefault="009069F1" w:rsidP="009069F1">
            <w:pPr>
              <w:wordWrap/>
              <w:adjustRightInd w:val="0"/>
              <w:jc w:val="center"/>
              <w:cnfStyle w:val="100000000000"/>
              <w:rPr>
                <w:ins w:id="922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923" w:author="Zepie" w:date="2011-02-17T15:37:00Z"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 xml:space="preserve">(N </w:t>
              </w:r>
              <w:r w:rsidRPr="00FB03B7">
                <w:rPr>
                  <w:rFonts w:asciiTheme="minorEastAsia" w:hAnsiTheme="minorEastAsia" w:cs="Univers-Condensed" w:hint="eastAsia"/>
                  <w:color w:val="auto"/>
                  <w:kern w:val="0"/>
                  <w:sz w:val="18"/>
                  <w:szCs w:val="18"/>
                </w:rPr>
                <w:t>=</w:t>
              </w:r>
              <w:r w:rsidRPr="00FB03B7">
                <w:rPr>
                  <w:rFonts w:asciiTheme="minorEastAsia" w:hAnsiTheme="minorEastAsia" w:cs="Universal-GreekwithMathPi"/>
                  <w:color w:val="auto"/>
                  <w:kern w:val="0"/>
                  <w:sz w:val="18"/>
                  <w:szCs w:val="18"/>
                </w:rPr>
                <w:t xml:space="preserve"> </w:t>
              </w:r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358)</w:t>
              </w:r>
            </w:ins>
          </w:p>
        </w:tc>
        <w:tc>
          <w:tcPr>
            <w:tcW w:w="1675" w:type="dxa"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100000000000"/>
              <w:rPr>
                <w:ins w:id="924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925" w:author="Zepie" w:date="2011-02-17T15:37:00Z"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MED</w:t>
              </w:r>
            </w:ins>
          </w:p>
          <w:p w:rsidR="009069F1" w:rsidRPr="00FB03B7" w:rsidRDefault="009069F1" w:rsidP="009069F1">
            <w:pPr>
              <w:wordWrap/>
              <w:adjustRightInd w:val="0"/>
              <w:jc w:val="center"/>
              <w:cnfStyle w:val="100000000000"/>
              <w:rPr>
                <w:ins w:id="926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927" w:author="Zepie" w:date="2011-02-17T15:37:00Z"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 xml:space="preserve">(N </w:t>
              </w:r>
              <w:r w:rsidRPr="00FB03B7">
                <w:rPr>
                  <w:rFonts w:asciiTheme="minorEastAsia" w:hAnsiTheme="minorEastAsia" w:cs="Universal-GreekwithMathPi"/>
                  <w:color w:val="auto"/>
                  <w:kern w:val="0"/>
                  <w:sz w:val="18"/>
                  <w:szCs w:val="18"/>
                </w:rPr>
                <w:t>=</w:t>
              </w:r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873)</w:t>
              </w:r>
            </w:ins>
          </w:p>
        </w:tc>
        <w:tc>
          <w:tcPr>
            <w:tcW w:w="1766" w:type="dxa"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100000000000"/>
              <w:rPr>
                <w:ins w:id="928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929" w:author="Zepie" w:date="2011-02-17T15:37:00Z">
              <w:r w:rsidRPr="00FB03B7">
                <w:rPr>
                  <w:rFonts w:asciiTheme="minorEastAsia" w:hAnsiTheme="minorEastAsia" w:cs="Univers-CondensedOblique"/>
                  <w:i/>
                  <w:iCs/>
                  <w:color w:val="auto"/>
                  <w:kern w:val="0"/>
                  <w:sz w:val="18"/>
                  <w:szCs w:val="18"/>
                </w:rPr>
                <w:t>P</w:t>
              </w:r>
            </w:ins>
          </w:p>
        </w:tc>
      </w:tr>
      <w:tr w:rsidR="009069F1" w:rsidRPr="00FB03B7" w:rsidTr="009069F1">
        <w:trPr>
          <w:gridAfter w:val="1"/>
          <w:cnfStyle w:val="000000100000"/>
          <w:wAfter w:w="1702" w:type="dxa"/>
          <w:ins w:id="930" w:author="Zepie" w:date="2011-02-17T15:37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931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932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933" w:author="Zepie" w:date="2011-02-17T15:37:00Z"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Hospital stay (days)</w:t>
              </w:r>
            </w:ins>
          </w:p>
        </w:tc>
        <w:tc>
          <w:tcPr>
            <w:tcW w:w="1739" w:type="dxa"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934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935" w:author="Zepie" w:date="2011-02-17T15:37:00Z"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7.3</w:t>
              </w:r>
            </w:ins>
          </w:p>
        </w:tc>
        <w:tc>
          <w:tcPr>
            <w:tcW w:w="1675" w:type="dxa"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936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937" w:author="Zepie" w:date="2011-02-17T15:37:00Z">
              <w:r w:rsidRPr="0084098F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  <w:highlight w:val="yellow"/>
                </w:rPr>
                <w:t>4.8</w:t>
              </w:r>
            </w:ins>
          </w:p>
        </w:tc>
        <w:tc>
          <w:tcPr>
            <w:tcW w:w="1766" w:type="dxa"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938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939" w:author="Zepie" w:date="2011-02-17T15:37:00Z">
              <w:r w:rsidRPr="00FB03B7">
                <w:rPr>
                  <w:rFonts w:asciiTheme="minorEastAsia" w:hAnsiTheme="minorEastAsia" w:cs="Universal-GreekwithMathPi" w:hint="eastAsia"/>
                  <w:color w:val="auto"/>
                  <w:kern w:val="0"/>
                  <w:sz w:val="18"/>
                  <w:szCs w:val="18"/>
                </w:rPr>
                <w:t>&lt;</w:t>
              </w:r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0.05</w:t>
              </w:r>
            </w:ins>
          </w:p>
        </w:tc>
      </w:tr>
      <w:tr w:rsidR="009069F1" w:rsidRPr="00FB03B7" w:rsidTr="009069F1">
        <w:trPr>
          <w:gridAfter w:val="1"/>
          <w:wAfter w:w="1702" w:type="dxa"/>
          <w:ins w:id="940" w:author="Zepie" w:date="2011-02-17T15:37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941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/>
              <w:rPr>
                <w:ins w:id="942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943" w:author="Zepie" w:date="2011-02-17T15:37:00Z"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Blood loss (</w:t>
              </w:r>
              <w:proofErr w:type="spellStart"/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mL</w:t>
              </w:r>
              <w:proofErr w:type="spellEnd"/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)</w:t>
              </w:r>
            </w:ins>
          </w:p>
        </w:tc>
        <w:tc>
          <w:tcPr>
            <w:tcW w:w="1739" w:type="dxa"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/>
              <w:rPr>
                <w:ins w:id="944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945" w:author="Zepie" w:date="2011-02-17T15:37:00Z"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135</w:t>
              </w:r>
            </w:ins>
          </w:p>
        </w:tc>
        <w:tc>
          <w:tcPr>
            <w:tcW w:w="1675" w:type="dxa"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/>
              <w:rPr>
                <w:ins w:id="946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947" w:author="Zepie" w:date="2011-02-17T15:37:00Z">
              <w:r w:rsidRPr="0084098F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  <w:highlight w:val="yellow"/>
                </w:rPr>
                <w:t>44</w:t>
              </w:r>
            </w:ins>
          </w:p>
        </w:tc>
        <w:tc>
          <w:tcPr>
            <w:tcW w:w="1766" w:type="dxa"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/>
              <w:rPr>
                <w:ins w:id="948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949" w:author="Zepie" w:date="2011-02-17T15:37:00Z">
              <w:r w:rsidRPr="00FB03B7">
                <w:rPr>
                  <w:rFonts w:asciiTheme="minorEastAsia" w:hAnsiTheme="minorEastAsia" w:cs="Universal-GreekwithMathPi" w:hint="eastAsia"/>
                  <w:color w:val="auto"/>
                  <w:kern w:val="0"/>
                  <w:sz w:val="18"/>
                  <w:szCs w:val="18"/>
                </w:rPr>
                <w:t>&lt;</w:t>
              </w:r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0.001</w:t>
              </w:r>
            </w:ins>
          </w:p>
        </w:tc>
      </w:tr>
      <w:tr w:rsidR="009069F1" w:rsidRPr="00FB03B7" w:rsidTr="009069F1">
        <w:trPr>
          <w:gridAfter w:val="1"/>
          <w:cnfStyle w:val="000000100000"/>
          <w:wAfter w:w="1702" w:type="dxa"/>
          <w:ins w:id="950" w:author="Zepie" w:date="2011-02-17T15:37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951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952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953" w:author="Zepie" w:date="2011-02-17T15:37:00Z"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Mean time to return</w:t>
              </w:r>
            </w:ins>
          </w:p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954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955" w:author="Zepie" w:date="2011-02-17T15:37:00Z"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lastRenderedPageBreak/>
                <w:t>to work (days)</w:t>
              </w:r>
            </w:ins>
          </w:p>
        </w:tc>
        <w:tc>
          <w:tcPr>
            <w:tcW w:w="1739" w:type="dxa"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956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957" w:author="Zepie" w:date="2011-02-17T15:37:00Z"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lastRenderedPageBreak/>
                <w:t>21</w:t>
              </w:r>
            </w:ins>
          </w:p>
        </w:tc>
        <w:tc>
          <w:tcPr>
            <w:tcW w:w="1675" w:type="dxa"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958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959" w:author="Zepie" w:date="2011-02-17T15:37:00Z">
              <w:r w:rsidRPr="0084098F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  <w:highlight w:val="yellow"/>
                </w:rPr>
                <w:t>15</w:t>
              </w:r>
            </w:ins>
          </w:p>
        </w:tc>
        <w:tc>
          <w:tcPr>
            <w:tcW w:w="1766" w:type="dxa"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960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961" w:author="Zepie" w:date="2011-02-17T15:37:00Z">
              <w:r w:rsidRPr="00FB03B7">
                <w:rPr>
                  <w:rFonts w:asciiTheme="minorEastAsia" w:hAnsiTheme="minorEastAsia" w:cs="Universal-GreekwithMathPi" w:hint="eastAsia"/>
                  <w:color w:val="auto"/>
                  <w:kern w:val="0"/>
                  <w:sz w:val="18"/>
                  <w:szCs w:val="18"/>
                </w:rPr>
                <w:t>&lt;</w:t>
              </w:r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0.05</w:t>
              </w:r>
            </w:ins>
          </w:p>
        </w:tc>
      </w:tr>
      <w:tr w:rsidR="009069F1" w:rsidRPr="00FB03B7" w:rsidTr="009069F1">
        <w:trPr>
          <w:gridAfter w:val="1"/>
          <w:wAfter w:w="1702" w:type="dxa"/>
          <w:ins w:id="962" w:author="Zepie" w:date="2011-02-17T15:37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963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/>
              <w:rPr>
                <w:ins w:id="964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965" w:author="Zepie" w:date="2011-02-17T15:37:00Z"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Operative time (min)</w:t>
              </w:r>
            </w:ins>
          </w:p>
        </w:tc>
        <w:tc>
          <w:tcPr>
            <w:tcW w:w="1739" w:type="dxa"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/>
              <w:rPr>
                <w:ins w:id="966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967" w:author="Zepie" w:date="2011-02-17T15:37:00Z"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66</w:t>
              </w:r>
            </w:ins>
          </w:p>
        </w:tc>
        <w:tc>
          <w:tcPr>
            <w:tcW w:w="1675" w:type="dxa"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/>
              <w:rPr>
                <w:ins w:id="968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969" w:author="Zepie" w:date="2011-02-17T15:37:00Z"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56</w:t>
              </w:r>
            </w:ins>
          </w:p>
        </w:tc>
        <w:tc>
          <w:tcPr>
            <w:tcW w:w="1766" w:type="dxa"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/>
              <w:rPr>
                <w:ins w:id="970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971" w:author="Zepie" w:date="2011-02-17T15:37:00Z">
              <w:r w:rsidRPr="00FB03B7">
                <w:rPr>
                  <w:rFonts w:asciiTheme="minorEastAsia" w:hAnsiTheme="minorEastAsia" w:cs="Universal-GreekwithMathPi" w:hint="eastAsia"/>
                  <w:color w:val="auto"/>
                  <w:kern w:val="0"/>
                  <w:sz w:val="18"/>
                  <w:szCs w:val="18"/>
                </w:rPr>
                <w:t>&gt;</w:t>
              </w:r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0.1</w:t>
              </w:r>
            </w:ins>
          </w:p>
        </w:tc>
      </w:tr>
      <w:tr w:rsidR="009069F1" w:rsidRPr="00FB03B7" w:rsidTr="009069F1">
        <w:trPr>
          <w:gridAfter w:val="1"/>
          <w:cnfStyle w:val="000000100000"/>
          <w:wAfter w:w="1702" w:type="dxa"/>
          <w:ins w:id="972" w:author="Zepie" w:date="2011-02-17T15:37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973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974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commentRangeStart w:id="975"/>
            <w:ins w:id="976" w:author="Zepie" w:date="2011-02-17T15:37:00Z"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The use of</w:t>
              </w:r>
              <w:r w:rsidRPr="00FB03B7">
                <w:rPr>
                  <w:rFonts w:asciiTheme="minorEastAsia" w:hAnsiTheme="minorEastAsia" w:cs="Univers-Condensed" w:hint="eastAsia"/>
                  <w:color w:val="auto"/>
                  <w:kern w:val="0"/>
                  <w:sz w:val="18"/>
                  <w:szCs w:val="18"/>
                </w:rPr>
                <w:t xml:space="preserve"> </w:t>
              </w:r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analgesic</w:t>
              </w:r>
            </w:ins>
          </w:p>
        </w:tc>
        <w:tc>
          <w:tcPr>
            <w:tcW w:w="1739" w:type="dxa"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977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978" w:author="Zepie" w:date="2011-02-17T15:37:00Z"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157</w:t>
              </w:r>
            </w:ins>
          </w:p>
        </w:tc>
        <w:tc>
          <w:tcPr>
            <w:tcW w:w="1675" w:type="dxa"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979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980" w:author="Zepie" w:date="2011-02-17T15:37:00Z">
              <w:r w:rsidRPr="0084098F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  <w:highlight w:val="yellow"/>
                </w:rPr>
                <w:t>132</w:t>
              </w:r>
            </w:ins>
          </w:p>
        </w:tc>
        <w:tc>
          <w:tcPr>
            <w:tcW w:w="1766" w:type="dxa"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981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982" w:author="Zepie" w:date="2011-02-17T15:37:00Z">
              <w:r w:rsidRPr="00FB03B7">
                <w:rPr>
                  <w:rFonts w:asciiTheme="minorEastAsia" w:hAnsiTheme="minorEastAsia" w:cs="Universal-GreekwithMathPi" w:hint="eastAsia"/>
                  <w:color w:val="auto"/>
                  <w:kern w:val="0"/>
                  <w:sz w:val="18"/>
                  <w:szCs w:val="18"/>
                </w:rPr>
                <w:t>&lt;</w:t>
              </w:r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0.005</w:t>
              </w:r>
              <w:commentRangeEnd w:id="975"/>
              <w:r>
                <w:rPr>
                  <w:rStyle w:val="a6"/>
                  <w:color w:val="auto"/>
                </w:rPr>
                <w:commentReference w:id="975"/>
              </w:r>
            </w:ins>
          </w:p>
        </w:tc>
      </w:tr>
      <w:tr w:rsidR="009069F1" w:rsidRPr="00FB03B7" w:rsidTr="009069F1">
        <w:trPr>
          <w:gridAfter w:val="1"/>
          <w:wAfter w:w="1702" w:type="dxa"/>
          <w:ins w:id="983" w:author="Zepie" w:date="2011-02-17T15:37:00Z"/>
        </w:trPr>
        <w:tc>
          <w:tcPr>
            <w:cnfStyle w:val="001000000000"/>
            <w:tcW w:w="17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984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/>
              <w:rPr>
                <w:ins w:id="985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commentRangeStart w:id="986"/>
            <w:ins w:id="987" w:author="Zepie" w:date="2011-02-17T15:37:00Z"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Complications</w:t>
              </w:r>
            </w:ins>
          </w:p>
        </w:tc>
        <w:tc>
          <w:tcPr>
            <w:tcW w:w="17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/>
              <w:rPr>
                <w:ins w:id="988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989" w:author="Zepie" w:date="2011-02-17T15:37:00Z"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35</w:t>
              </w:r>
            </w:ins>
          </w:p>
        </w:tc>
        <w:tc>
          <w:tcPr>
            <w:tcW w:w="1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/>
              <w:rPr>
                <w:ins w:id="990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991" w:author="Zepie" w:date="2011-02-17T15:37:00Z">
              <w:r w:rsidRPr="0084098F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19</w:t>
              </w:r>
            </w:ins>
          </w:p>
        </w:tc>
        <w:tc>
          <w:tcPr>
            <w:tcW w:w="17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jc w:val="center"/>
              <w:cnfStyle w:val="000000000000"/>
              <w:rPr>
                <w:ins w:id="992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993" w:author="Zepie" w:date="2011-02-17T15:37:00Z">
              <w:r w:rsidRPr="00FB03B7">
                <w:rPr>
                  <w:rFonts w:asciiTheme="minorEastAsia" w:hAnsiTheme="minorEastAsia" w:cs="Universal-GreekwithMathPi" w:hint="eastAsia"/>
                  <w:color w:val="auto"/>
                  <w:kern w:val="0"/>
                  <w:sz w:val="18"/>
                  <w:szCs w:val="18"/>
                </w:rPr>
                <w:t>&gt;</w:t>
              </w:r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0.05</w:t>
              </w:r>
              <w:commentRangeEnd w:id="986"/>
              <w:r>
                <w:rPr>
                  <w:rStyle w:val="a6"/>
                  <w:color w:val="auto"/>
                </w:rPr>
                <w:commentReference w:id="986"/>
              </w:r>
            </w:ins>
          </w:p>
        </w:tc>
      </w:tr>
      <w:tr w:rsidR="009069F1" w:rsidRPr="00FB03B7" w:rsidTr="009069F1">
        <w:trPr>
          <w:gridAfter w:val="1"/>
          <w:cnfStyle w:val="000000100000"/>
          <w:wAfter w:w="1702" w:type="dxa"/>
          <w:trHeight w:val="156"/>
          <w:ins w:id="994" w:author="Zepie" w:date="2011-02-17T15:37:00Z"/>
        </w:trPr>
        <w:tc>
          <w:tcPr>
            <w:cnfStyle w:val="001000000000"/>
            <w:tcW w:w="177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995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996" w:author="Zepie" w:date="2011-02-17T15:37:00Z">
              <w:r w:rsidRPr="00FB03B7">
                <w:rPr>
                  <w:rFonts w:asciiTheme="minorEastAsia" w:hAnsiTheme="minorEastAsia"/>
                  <w:noProof/>
                  <w:color w:val="auto"/>
                  <w:sz w:val="18"/>
                  <w:szCs w:val="18"/>
                </w:rPr>
                <w:t>Jin KM</w:t>
              </w:r>
              <w:r w:rsidRPr="00FB03B7">
                <w:rPr>
                  <w:rFonts w:asciiTheme="minorEastAsia" w:hAnsiTheme="minorEastAsia" w:hint="eastAsia"/>
                  <w:noProof/>
                  <w:color w:val="auto"/>
                  <w:sz w:val="18"/>
                  <w:szCs w:val="18"/>
                </w:rPr>
                <w:t xml:space="preserve"> 등 </w:t>
              </w:r>
              <w:r w:rsidRPr="00FB03B7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begin"/>
              </w:r>
            </w:ins>
            <w:r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ADDIN EN.CITE &lt;EndNote&gt;&lt;Cite&gt;&lt;Author&gt;Jin&lt;/Author&gt;&lt;Year&gt;2007&lt;/Year&gt;&lt;RecNum&gt;59&lt;/RecNum&gt;&lt;DisplayText&gt;[19]&lt;/DisplayText&gt;&lt;record&gt;&lt;rec-number&gt;59&lt;/rec-number&gt;&lt;foreign-keys&gt;&lt;key app="EN" db-id="99zrxrfa45z5vuefern5ap0la90xx9rzt0xr"&gt;59&lt;/key&gt;&lt;/foreign-keys&gt;&lt;ref-type name="Journal Article"&gt;17&lt;/ref-type&gt;&lt;contributors&gt;&lt;authors&gt;&lt;author&gt;Kim Myung Jin&lt;/author&gt;&lt;author&gt;Lee Sun Ho&lt;/author&gt;&lt;author&gt;Jung Eul Soo&lt;/author&gt;&lt;author&gt;Son Byong Gil&lt;/author&gt;&lt;author&gt;Choi Eun Seok&lt;/author&gt;&lt;author&gt;Shin Jong Hyun&lt;/author&gt;&lt;author&gt;Sung Joo Kyung&lt;/author&gt;&lt;author&gt;Chi Yong Chul&lt;/author&gt;&lt;/authors&gt;&lt;/contributors&gt;&lt;titles&gt;&lt;title&gt;Targeted percutaneous transforaminal endoscopic diskectomy in 295 patients: comparison with results of microscopic diskectomy&lt;/title&gt;&lt;secondary-title&gt;Surgical Neurology&lt;/secondary-title&gt;&lt;/titles&gt;&lt;periodical&gt;&lt;full-title&gt;Surgical Neurology&lt;/full-title&gt;&lt;/periodical&gt;&lt;pages&gt;&lt;style face="normal" font="default" size="100%"&gt;623&lt;/style&gt;&lt;style face="normal" font="default" charset="136" size="100%"&gt;- 631&lt;/style&gt;&lt;/pages&gt;&lt;volume&gt;68&lt;/volume&gt;&lt;dates&gt;&lt;year&gt;2007&lt;/year&gt;&lt;/dates&gt;&lt;urls&gt;&lt;/urls&gt;&lt;/record&gt;&lt;/Cite&gt;&lt;/EndNote&gt;</w:instrText>
            </w:r>
            <w:ins w:id="997" w:author="Zepie" w:date="2011-02-17T15:37:00Z">
              <w:r w:rsidRPr="00FB03B7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separate"/>
              </w:r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[</w:t>
              </w:r>
            </w:ins>
            <w:r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HYPERLINK  \l "_ENREF_19" \o "Jin, 2007 #59" </w:instrText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ins w:id="998" w:author="Zepie" w:date="2011-02-17T15:37:00Z"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19</w:t>
              </w:r>
            </w:ins>
            <w:r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  <w:ins w:id="999" w:author="Zepie" w:date="2011-02-17T15:37:00Z"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]</w:t>
              </w:r>
              <w:r w:rsidRPr="00FB03B7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1000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1001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1002" w:author="Zepie" w:date="2011-02-17T15:37:00Z">
              <w:r w:rsidRPr="00FB03B7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OD</w:t>
              </w:r>
            </w:ins>
          </w:p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1003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1004" w:author="Zepie" w:date="2011-02-17T15:37:00Z">
              <w:r w:rsidRPr="00FB03B7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(N = 607)</w:t>
              </w:r>
            </w:ins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1005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1006" w:author="Zepie" w:date="2011-02-17T15:37:00Z">
              <w:r w:rsidRPr="00FB03B7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MED</w:t>
              </w:r>
            </w:ins>
          </w:p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1007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1008" w:author="Zepie" w:date="2011-02-17T15:37:00Z">
              <w:r w:rsidRPr="00FB03B7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(N = 295)</w:t>
              </w:r>
            </w:ins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1009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1010" w:author="Zepie" w:date="2011-02-17T15:37:00Z">
              <w:r w:rsidRPr="00FB03B7">
                <w:rPr>
                  <w:rFonts w:asciiTheme="minorEastAsia" w:hAnsiTheme="minorEastAsia" w:cs="Univers-Condensed"/>
                  <w:b/>
                  <w:bCs/>
                  <w:color w:val="auto"/>
                  <w:kern w:val="0"/>
                  <w:sz w:val="18"/>
                  <w:szCs w:val="18"/>
                </w:rPr>
                <w:t>P</w:t>
              </w:r>
            </w:ins>
          </w:p>
        </w:tc>
      </w:tr>
      <w:tr w:rsidR="009069F1" w:rsidRPr="00FB03B7" w:rsidTr="009069F1">
        <w:trPr>
          <w:gridAfter w:val="1"/>
          <w:wAfter w:w="1702" w:type="dxa"/>
          <w:trHeight w:val="151"/>
          <w:ins w:id="1011" w:author="Zepie" w:date="2011-02-17T15:37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1012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/>
              <w:rPr>
                <w:ins w:id="1013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1014" w:author="Zepie" w:date="2011-02-17T15:37:00Z">
              <w:r w:rsidRPr="00FB03B7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t>Operation time (min)</w:t>
              </w:r>
            </w:ins>
          </w:p>
        </w:tc>
        <w:tc>
          <w:tcPr>
            <w:tcW w:w="173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/>
              <w:rPr>
                <w:ins w:id="1015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016" w:author="Zepie" w:date="2011-02-17T15:37:00Z">
              <w:r w:rsidRPr="00FB03B7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t xml:space="preserve">64.6 </w:t>
              </w:r>
              <w:r w:rsidRPr="00FB03B7">
                <w:rPr>
                  <w:rFonts w:asciiTheme="minorEastAsia" w:hAnsiTheme="minorEastAsia" w:cs="AdvTT5843c571" w:hint="eastAsia"/>
                  <w:color w:val="auto"/>
                  <w:kern w:val="0"/>
                  <w:sz w:val="18"/>
                  <w:szCs w:val="18"/>
                </w:rPr>
                <w:t>±</w:t>
              </w:r>
              <w:r w:rsidRPr="00FB03B7">
                <w:rPr>
                  <w:rFonts w:asciiTheme="minorEastAsia" w:hAnsiTheme="minorEastAsia" w:cs="AdvTT32a07b98"/>
                  <w:color w:val="auto"/>
                  <w:kern w:val="0"/>
                  <w:sz w:val="18"/>
                  <w:szCs w:val="18"/>
                </w:rPr>
                <w:t xml:space="preserve"> </w:t>
              </w:r>
              <w:r w:rsidRPr="00FB03B7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t>28.7</w:t>
              </w:r>
            </w:ins>
          </w:p>
        </w:tc>
        <w:tc>
          <w:tcPr>
            <w:tcW w:w="167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/>
              <w:rPr>
                <w:ins w:id="1017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018" w:author="Zepie" w:date="2011-02-17T15:37:00Z">
              <w:r w:rsidRPr="009F0029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  <w:highlight w:val="yellow"/>
                </w:rPr>
                <w:t>53.0</w:t>
              </w:r>
              <w:r w:rsidRPr="00FB03B7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t xml:space="preserve"> </w:t>
              </w:r>
              <w:r w:rsidRPr="00FB03B7">
                <w:rPr>
                  <w:rFonts w:asciiTheme="minorEastAsia" w:hAnsiTheme="minorEastAsia" w:cs="AdvTT5843c571" w:hint="eastAsia"/>
                  <w:color w:val="auto"/>
                  <w:kern w:val="0"/>
                  <w:sz w:val="18"/>
                  <w:szCs w:val="18"/>
                </w:rPr>
                <w:t>±</w:t>
              </w:r>
              <w:r w:rsidRPr="00FB03B7">
                <w:rPr>
                  <w:rFonts w:asciiTheme="minorEastAsia" w:hAnsiTheme="minorEastAsia" w:cs="AdvTT32a07b98"/>
                  <w:color w:val="auto"/>
                  <w:kern w:val="0"/>
                  <w:sz w:val="18"/>
                  <w:szCs w:val="18"/>
                </w:rPr>
                <w:t xml:space="preserve"> </w:t>
              </w:r>
              <w:r w:rsidRPr="00FB03B7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t>13.0</w:t>
              </w:r>
            </w:ins>
          </w:p>
        </w:tc>
        <w:tc>
          <w:tcPr>
            <w:tcW w:w="176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/>
              <w:rPr>
                <w:ins w:id="1019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020" w:author="Zepie" w:date="2011-02-17T15:37:00Z">
              <w:r w:rsidRPr="00FB03B7">
                <w:rPr>
                  <w:rFonts w:asciiTheme="minorEastAsia" w:hAnsiTheme="minorEastAsia" w:cs="AdvTT454a7a89" w:hint="eastAsia"/>
                  <w:color w:val="auto"/>
                  <w:kern w:val="0"/>
                  <w:sz w:val="18"/>
                  <w:szCs w:val="18"/>
                </w:rPr>
                <w:t>&lt;</w:t>
              </w:r>
              <w:r w:rsidRPr="00FB03B7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t>.001</w:t>
              </w:r>
            </w:ins>
          </w:p>
        </w:tc>
      </w:tr>
      <w:tr w:rsidR="009069F1" w:rsidRPr="00FB03B7" w:rsidTr="009069F1">
        <w:trPr>
          <w:cnfStyle w:val="000000100000"/>
          <w:trHeight w:val="151"/>
          <w:ins w:id="1021" w:author="Zepie" w:date="2011-02-17T15:37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1022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1023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1024" w:author="Zepie" w:date="2011-02-17T15:37:00Z">
              <w:r w:rsidRPr="00FB03B7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t>No. of surgical complication (%)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1025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026" w:author="Zepie" w:date="2011-02-17T15:37:00Z">
              <w:r w:rsidRPr="00FB03B7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t>10 (1.98)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1027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028" w:author="Zepie" w:date="2011-02-17T15:37:00Z">
              <w:r w:rsidRPr="00FB03B7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t>9 (3.05)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1029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030" w:author="Zepie" w:date="2011-02-17T15:37:00Z">
              <w:r w:rsidRPr="00FB03B7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NS</w:t>
              </w:r>
            </w:ins>
          </w:p>
        </w:tc>
        <w:tc>
          <w:tcPr>
            <w:tcW w:w="1702" w:type="dxa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1031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9069F1" w:rsidRPr="00FB03B7" w:rsidTr="009069F1">
        <w:trPr>
          <w:gridAfter w:val="1"/>
          <w:wAfter w:w="1702" w:type="dxa"/>
          <w:trHeight w:val="151"/>
          <w:ins w:id="1032" w:author="Zepie" w:date="2011-02-17T15:37:00Z"/>
        </w:trPr>
        <w:tc>
          <w:tcPr>
            <w:cnfStyle w:val="001000000000"/>
            <w:tcW w:w="17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1033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/>
              <w:rPr>
                <w:ins w:id="1034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1035" w:author="Zepie" w:date="2011-02-17T15:37:00Z">
              <w:r w:rsidRPr="00FB03B7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t xml:space="preserve">No. of </w:t>
              </w:r>
              <w:proofErr w:type="spellStart"/>
              <w:r w:rsidRPr="00FB03B7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t>reop</w:t>
              </w:r>
              <w:proofErr w:type="spellEnd"/>
              <w:r w:rsidRPr="00FB03B7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t xml:space="preserve"> (%)</w:t>
              </w:r>
            </w:ins>
          </w:p>
        </w:tc>
        <w:tc>
          <w:tcPr>
            <w:tcW w:w="173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/>
              <w:rPr>
                <w:ins w:id="1036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037" w:author="Zepie" w:date="2011-02-17T15:37:00Z">
              <w:r w:rsidRPr="00FB03B7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t>38 (6.3)</w:t>
              </w:r>
            </w:ins>
          </w:p>
        </w:tc>
        <w:tc>
          <w:tcPr>
            <w:tcW w:w="167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/>
              <w:rPr>
                <w:ins w:id="1038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039" w:author="Zepie" w:date="2011-02-17T15:37:00Z">
              <w:r w:rsidRPr="00FB03B7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t>28 (9.5)</w:t>
              </w:r>
            </w:ins>
          </w:p>
        </w:tc>
        <w:tc>
          <w:tcPr>
            <w:tcW w:w="176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/>
              <w:rPr>
                <w:ins w:id="1040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041" w:author="Zepie" w:date="2011-02-17T15:37:00Z">
              <w:r w:rsidRPr="00FB03B7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NS</w:t>
              </w:r>
            </w:ins>
          </w:p>
        </w:tc>
      </w:tr>
      <w:tr w:rsidR="009069F1" w:rsidRPr="00FB03B7" w:rsidTr="009069F1">
        <w:trPr>
          <w:gridAfter w:val="1"/>
          <w:cnfStyle w:val="000000100000"/>
          <w:wAfter w:w="1702" w:type="dxa"/>
          <w:trHeight w:val="151"/>
          <w:ins w:id="1042" w:author="Zepie" w:date="2011-02-17T15:37:00Z"/>
        </w:trPr>
        <w:tc>
          <w:tcPr>
            <w:cnfStyle w:val="001000000000"/>
            <w:tcW w:w="177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1043" w:author="Zepie" w:date="2011-02-17T15:37:00Z"/>
                <w:rFonts w:ascii="맑은 고딕" w:eastAsia="맑은 고딕" w:hAnsi="맑은 고딕"/>
                <w:noProof/>
              </w:rPr>
            </w:pPr>
            <w:ins w:id="1044" w:author="Zepie" w:date="2011-02-17T15:37:00Z">
              <w:r w:rsidRPr="005809F3">
                <w:rPr>
                  <w:rFonts w:ascii="맑은 고딕" w:eastAsia="맑은 고딕" w:hAnsi="맑은 고딕"/>
                  <w:noProof/>
                </w:rPr>
                <w:t>Orlando R</w:t>
              </w:r>
              <w:r>
                <w:rPr>
                  <w:rFonts w:ascii="맑은 고딕" w:eastAsia="맑은 고딕" w:hAnsi="맑은 고딕" w:hint="eastAsia"/>
                  <w:noProof/>
                </w:rPr>
                <w:t xml:space="preserve"> 등 </w:t>
              </w:r>
              <w:r>
                <w:rPr>
                  <w:rFonts w:ascii="맑은 고딕" w:eastAsia="맑은 고딕" w:hAnsi="맑은 고딕"/>
                  <w:noProof/>
                </w:rPr>
                <w:fldChar w:fldCharType="begin"/>
              </w:r>
              <w:r>
                <w:rPr>
                  <w:rFonts w:ascii="맑은 고딕" w:eastAsia="맑은 고딕" w:hAnsi="맑은 고딕"/>
                  <w:noProof/>
                </w:rPr>
                <w:instrText xml:space="preserve"> ADDIN EN.CITE &lt;EndNote&gt;&lt;Cite&gt;&lt;Author&gt;Orlando&lt;/Author&gt;&lt;Year&gt;2007&lt;/Year&gt;&lt;RecNum&gt;15&lt;/RecNum&gt;&lt;DisplayText&gt;[20]&lt;/DisplayText&gt;&lt;record&gt;&lt;rec-number&gt;15&lt;/rec-number&gt;&lt;foreign-keys&gt;&lt;key app="EN" db-id="frxx5e2zswf5wyeww515dxzp9d5weda2ev2e"&gt;15&lt;/key&gt;&lt;/foreign-keys&gt;&lt;ref-type name="Journal Article"&gt;17&lt;/ref-type&gt;&lt;contributors&gt;&lt;authors&gt;&lt;author&gt;Righesso Orlando&lt;/author&gt;&lt;author&gt;Falavigna Asdrubal&lt;/author&gt;&lt;author&gt;Avanzi Osmar&lt;/author&gt;&lt;/authors&gt;&lt;/contributors&gt;&lt;titles&gt;&lt;title&gt;Comparison of Open Discectomy With Microendoscopic Discectomy in Lumbar Disc Herniations : Results of A Randomized Controlled Trial&lt;/title&gt;&lt;secondary-title&gt;Neurosurgery &lt;/secondary-title&gt;&lt;/titles&gt;&lt;periodical&gt;&lt;full-title&gt;Neurosurgery&lt;/full-title&gt;&lt;abbr-1&gt;Neurosurgery&lt;/abbr-1&gt;&lt;abbr-2&gt;Neurosurgery&lt;/abbr-2&gt;&lt;/periodical&gt;&lt;pages&gt;&lt;style face="normal" font="default" size="100%"&gt;545&lt;/style&gt;&lt;style face="normal" font="default" charset="136" size="100%"&gt;-549&lt;/style&gt;&lt;/pages&gt;&lt;volume&gt;61&lt;/volume&gt;&lt;dates&gt;&lt;year&gt;&lt;style face="normal" font="default" charset="136" size="100%"&gt;2007&lt;/style&gt;&lt;/year&gt;&lt;/dates&gt;&lt;urls&gt;&lt;/urls&gt;&lt;/record&gt;&lt;/Cite&gt;&lt;/EndNote&gt;</w:instrText>
              </w:r>
              <w:r>
                <w:rPr>
                  <w:rFonts w:ascii="맑은 고딕" w:eastAsia="맑은 고딕" w:hAnsi="맑은 고딕"/>
                  <w:noProof/>
                </w:rPr>
                <w:fldChar w:fldCharType="separate"/>
              </w:r>
              <w:r>
                <w:rPr>
                  <w:rFonts w:ascii="맑은 고딕" w:eastAsia="맑은 고딕" w:hAnsi="맑은 고딕"/>
                  <w:noProof/>
                </w:rPr>
                <w:t>[</w:t>
              </w:r>
            </w:ins>
            <w:r>
              <w:rPr>
                <w:rFonts w:ascii="맑은 고딕" w:eastAsia="맑은 고딕" w:hAnsi="맑은 고딕"/>
                <w:noProof/>
              </w:rPr>
              <w:fldChar w:fldCharType="begin"/>
            </w:r>
            <w:r>
              <w:rPr>
                <w:rFonts w:ascii="맑은 고딕" w:eastAsia="맑은 고딕" w:hAnsi="맑은 고딕"/>
                <w:noProof/>
              </w:rPr>
              <w:instrText xml:space="preserve"> HYPERLINK  \l "_ENREF_20" \o "Orlando, 2007 #15" </w:instrText>
            </w:r>
            <w:r>
              <w:rPr>
                <w:rFonts w:ascii="맑은 고딕" w:eastAsia="맑은 고딕" w:hAnsi="맑은 고딕"/>
                <w:noProof/>
              </w:rPr>
            </w:r>
            <w:r>
              <w:rPr>
                <w:rFonts w:ascii="맑은 고딕" w:eastAsia="맑은 고딕" w:hAnsi="맑은 고딕"/>
                <w:noProof/>
              </w:rPr>
              <w:fldChar w:fldCharType="separate"/>
            </w:r>
            <w:ins w:id="1045" w:author="Zepie" w:date="2011-02-17T15:37:00Z">
              <w:r>
                <w:rPr>
                  <w:rFonts w:ascii="맑은 고딕" w:eastAsia="맑은 고딕" w:hAnsi="맑은 고딕"/>
                  <w:noProof/>
                </w:rPr>
                <w:t>20</w:t>
              </w:r>
            </w:ins>
            <w:r>
              <w:rPr>
                <w:rFonts w:ascii="맑은 고딕" w:eastAsia="맑은 고딕" w:hAnsi="맑은 고딕"/>
                <w:noProof/>
              </w:rPr>
              <w:fldChar w:fldCharType="end"/>
            </w:r>
            <w:ins w:id="1046" w:author="Zepie" w:date="2011-02-17T15:37:00Z">
              <w:r>
                <w:rPr>
                  <w:rFonts w:ascii="맑은 고딕" w:eastAsia="맑은 고딕" w:hAnsi="맑은 고딕"/>
                  <w:noProof/>
                </w:rPr>
                <w:t>]</w:t>
              </w:r>
              <w:r>
                <w:rPr>
                  <w:rFonts w:ascii="맑은 고딕" w:eastAsia="맑은 고딕" w:hAnsi="맑은 고딕"/>
                  <w:noProof/>
                </w:rPr>
                <w:fldChar w:fldCharType="end"/>
              </w:r>
            </w:ins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1047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1048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1049" w:author="Zepie" w:date="2011-02-17T15:37:00Z">
              <w:r w:rsidRPr="00FB03B7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OD</w:t>
              </w:r>
            </w:ins>
          </w:p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1050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1051" w:author="Zepie" w:date="2011-02-17T15:37:00Z">
              <w:r w:rsidRPr="00FB03B7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(N = 19)</w:t>
              </w:r>
            </w:ins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1052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1053" w:author="Zepie" w:date="2011-02-17T15:37:00Z">
              <w:r w:rsidRPr="00FB03B7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MED</w:t>
              </w:r>
            </w:ins>
          </w:p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1054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1055" w:author="Zepie" w:date="2011-02-17T15:37:00Z">
              <w:r w:rsidRPr="00FB03B7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(N = 21)</w:t>
              </w:r>
            </w:ins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1056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1057" w:author="Zepie" w:date="2011-02-17T15:37:00Z">
              <w:r w:rsidRPr="00FB03B7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P</w:t>
              </w:r>
            </w:ins>
          </w:p>
        </w:tc>
      </w:tr>
      <w:tr w:rsidR="009069F1" w:rsidRPr="00FB03B7" w:rsidTr="009069F1">
        <w:trPr>
          <w:gridAfter w:val="1"/>
          <w:wAfter w:w="1702" w:type="dxa"/>
          <w:trHeight w:val="151"/>
          <w:ins w:id="1058" w:author="Zepie" w:date="2011-02-17T15:37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1059" w:author="Zepie" w:date="2011-02-17T15:37:00Z"/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/>
              <w:rPr>
                <w:ins w:id="1060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061" w:author="Zepie" w:date="2011-02-17T15:37:00Z">
              <w:r w:rsidRPr="00FB03B7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Length of hospital stay (h)</w:t>
              </w:r>
            </w:ins>
          </w:p>
        </w:tc>
        <w:tc>
          <w:tcPr>
            <w:tcW w:w="173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/>
              <w:rPr>
                <w:ins w:id="1062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063" w:author="Zepie" w:date="2011-02-17T15:37:00Z">
              <w:r w:rsidRPr="00FB03B7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26 (16–72)</w:t>
              </w:r>
            </w:ins>
          </w:p>
        </w:tc>
        <w:tc>
          <w:tcPr>
            <w:tcW w:w="167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/>
              <w:rPr>
                <w:ins w:id="1064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065" w:author="Zepie" w:date="2011-02-17T15:37:00Z">
              <w:r w:rsidRPr="00FB03B7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24 (11–72)</w:t>
              </w:r>
            </w:ins>
          </w:p>
        </w:tc>
        <w:tc>
          <w:tcPr>
            <w:tcW w:w="176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/>
              <w:rPr>
                <w:ins w:id="1066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067" w:author="Zepie" w:date="2011-02-17T15:37:00Z">
              <w:r w:rsidRPr="00FB03B7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0.05</w:t>
              </w:r>
            </w:ins>
          </w:p>
        </w:tc>
      </w:tr>
      <w:tr w:rsidR="009069F1" w:rsidRPr="00FB03B7" w:rsidTr="009069F1">
        <w:trPr>
          <w:gridAfter w:val="1"/>
          <w:cnfStyle w:val="000000100000"/>
          <w:wAfter w:w="1702" w:type="dxa"/>
          <w:trHeight w:val="151"/>
          <w:ins w:id="1068" w:author="Zepie" w:date="2011-02-17T15:37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1069" w:author="Zepie" w:date="2011-02-17T15:37:00Z"/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1070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071" w:author="Zepie" w:date="2011-02-17T15:37:00Z">
              <w:r w:rsidRPr="00FB03B7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Surgical time (min)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1072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073" w:author="Zepie" w:date="2011-02-17T15:37:00Z">
              <w:r w:rsidRPr="009F0029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  <w:highlight w:val="yellow"/>
                </w:rPr>
                <w:t>63.7</w:t>
              </w:r>
              <w:r w:rsidRPr="00FB03B7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 xml:space="preserve"> </w:t>
              </w:r>
              <w:r w:rsidRPr="00FB03B7">
                <w:rPr>
                  <w:rFonts w:asciiTheme="minorEastAsia" w:hAnsiTheme="minorEastAsia" w:cs="AdvTT5843c571" w:hint="eastAsia"/>
                  <w:color w:val="auto"/>
                  <w:kern w:val="0"/>
                  <w:sz w:val="18"/>
                  <w:szCs w:val="18"/>
                </w:rPr>
                <w:t>±</w:t>
              </w:r>
              <w:r w:rsidRPr="00FB03B7">
                <w:rPr>
                  <w:rFonts w:asciiTheme="minorEastAsia" w:hAnsiTheme="minorEastAsia" w:cs="MathematicalPi-One"/>
                  <w:color w:val="auto"/>
                  <w:kern w:val="0"/>
                  <w:sz w:val="18"/>
                  <w:szCs w:val="18"/>
                </w:rPr>
                <w:t xml:space="preserve"> </w:t>
              </w:r>
              <w:r w:rsidRPr="00FB03B7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15.5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1074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075" w:author="Zepie" w:date="2011-02-17T15:37:00Z">
              <w:r w:rsidRPr="009F0029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82.6</w:t>
              </w:r>
              <w:r w:rsidRPr="00FB03B7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 xml:space="preserve"> </w:t>
              </w:r>
              <w:r w:rsidRPr="00FB03B7">
                <w:rPr>
                  <w:rFonts w:asciiTheme="minorEastAsia" w:hAnsiTheme="minorEastAsia" w:cs="AdvTT5843c571" w:hint="eastAsia"/>
                  <w:color w:val="auto"/>
                  <w:kern w:val="0"/>
                  <w:sz w:val="18"/>
                  <w:szCs w:val="18"/>
                </w:rPr>
                <w:t>±</w:t>
              </w:r>
              <w:r w:rsidRPr="00FB03B7">
                <w:rPr>
                  <w:rFonts w:asciiTheme="minorEastAsia" w:hAnsiTheme="minorEastAsia" w:cs="MathematicalPi-One"/>
                  <w:color w:val="auto"/>
                  <w:kern w:val="0"/>
                  <w:sz w:val="18"/>
                  <w:szCs w:val="18"/>
                </w:rPr>
                <w:t xml:space="preserve"> </w:t>
              </w:r>
              <w:r w:rsidRPr="00FB03B7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21.9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1076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077" w:author="Zepie" w:date="2011-02-17T15:37:00Z">
              <w:r w:rsidRPr="00FB03B7">
                <w:rPr>
                  <w:rFonts w:asciiTheme="minorEastAsia" w:hAnsiTheme="minorEastAsia" w:cs="MathematicalPi-One" w:hint="eastAsia"/>
                  <w:color w:val="auto"/>
                  <w:kern w:val="0"/>
                  <w:sz w:val="18"/>
                  <w:szCs w:val="18"/>
                </w:rPr>
                <w:t>&lt;</w:t>
              </w:r>
              <w:r w:rsidRPr="00FB03B7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0.01</w:t>
              </w:r>
            </w:ins>
          </w:p>
        </w:tc>
      </w:tr>
      <w:tr w:rsidR="009069F1" w:rsidRPr="00FB03B7" w:rsidTr="009069F1">
        <w:trPr>
          <w:gridAfter w:val="1"/>
          <w:wAfter w:w="1702" w:type="dxa"/>
          <w:trHeight w:val="151"/>
          <w:ins w:id="1078" w:author="Zepie" w:date="2011-02-17T15:37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1079" w:author="Zepie" w:date="2011-02-17T15:37:00Z"/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/>
              <w:rPr>
                <w:ins w:id="1080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081" w:author="Zepie" w:date="2011-02-17T15:37:00Z">
              <w:r w:rsidRPr="00FB03B7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Blood loss (</w:t>
              </w:r>
              <w:proofErr w:type="spellStart"/>
              <w:r w:rsidRPr="00FB03B7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mL</w:t>
              </w:r>
              <w:proofErr w:type="spellEnd"/>
              <w:r w:rsidRPr="00FB03B7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)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/>
              <w:rPr>
                <w:ins w:id="1082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083" w:author="Zepie" w:date="2011-02-17T15:37:00Z">
              <w:r w:rsidRPr="009F0029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  <w:highlight w:val="yellow"/>
                </w:rPr>
                <w:t>40</w:t>
              </w:r>
              <w:r w:rsidRPr="00FB03B7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 xml:space="preserve"> (11–450)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/>
              <w:rPr>
                <w:ins w:id="1084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085" w:author="Zepie" w:date="2011-02-17T15:37:00Z">
              <w:r w:rsidRPr="00FB03B7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50 (10–700)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/>
              <w:rPr>
                <w:ins w:id="1086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087" w:author="Zepie" w:date="2011-02-17T15:37:00Z">
              <w:r w:rsidRPr="00FB03B7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0.98</w:t>
              </w:r>
            </w:ins>
          </w:p>
        </w:tc>
      </w:tr>
      <w:tr w:rsidR="009069F1" w:rsidRPr="00FB03B7" w:rsidTr="009069F1">
        <w:trPr>
          <w:gridAfter w:val="1"/>
          <w:cnfStyle w:val="000000100000"/>
          <w:wAfter w:w="1702" w:type="dxa"/>
          <w:trHeight w:val="151"/>
          <w:ins w:id="1088" w:author="Zepie" w:date="2011-02-17T15:37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1089" w:author="Zepie" w:date="2011-02-17T15:37:00Z"/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1090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091" w:author="Zepie" w:date="2011-02-17T15:37:00Z">
              <w:r w:rsidRPr="00FB03B7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Size of incision (cm)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1092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093" w:author="Zepie" w:date="2011-02-17T15:37:00Z">
              <w:r w:rsidRPr="00FB03B7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 xml:space="preserve">2.6 </w:t>
              </w:r>
              <w:r w:rsidRPr="00FB03B7">
                <w:rPr>
                  <w:rFonts w:asciiTheme="minorEastAsia" w:hAnsiTheme="minorEastAsia" w:cs="AdvTT5843c571" w:hint="eastAsia"/>
                  <w:color w:val="auto"/>
                  <w:kern w:val="0"/>
                  <w:sz w:val="18"/>
                  <w:szCs w:val="18"/>
                </w:rPr>
                <w:t>±</w:t>
              </w:r>
              <w:r w:rsidRPr="00FB03B7">
                <w:rPr>
                  <w:rFonts w:asciiTheme="minorEastAsia" w:hAnsiTheme="minorEastAsia" w:cs="MathematicalPi-One"/>
                  <w:color w:val="auto"/>
                  <w:kern w:val="0"/>
                  <w:sz w:val="18"/>
                  <w:szCs w:val="18"/>
                </w:rPr>
                <w:t xml:space="preserve"> </w:t>
              </w:r>
              <w:r w:rsidRPr="00FB03B7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0.4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1094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095" w:author="Zepie" w:date="2011-02-17T15:37:00Z">
              <w:r w:rsidRPr="00FB03B7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 xml:space="preserve">2.1 </w:t>
              </w:r>
              <w:r w:rsidRPr="00FB03B7">
                <w:rPr>
                  <w:rFonts w:asciiTheme="minorEastAsia" w:hAnsiTheme="minorEastAsia" w:cs="AdvTT5843c571" w:hint="eastAsia"/>
                  <w:color w:val="auto"/>
                  <w:kern w:val="0"/>
                  <w:sz w:val="18"/>
                  <w:szCs w:val="18"/>
                </w:rPr>
                <w:t>±</w:t>
              </w:r>
              <w:r w:rsidRPr="00FB03B7">
                <w:rPr>
                  <w:rFonts w:asciiTheme="minorEastAsia" w:hAnsiTheme="minorEastAsia" w:cs="MathematicalPi-One"/>
                  <w:color w:val="auto"/>
                  <w:kern w:val="0"/>
                  <w:sz w:val="18"/>
                  <w:szCs w:val="18"/>
                </w:rPr>
                <w:t xml:space="preserve"> </w:t>
              </w:r>
              <w:r w:rsidRPr="00FB03B7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0.2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1096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097" w:author="Zepie" w:date="2011-02-17T15:37:00Z">
              <w:r w:rsidRPr="00FB03B7">
                <w:rPr>
                  <w:rFonts w:asciiTheme="minorEastAsia" w:hAnsiTheme="minorEastAsia" w:cs="MathematicalPi-One" w:hint="eastAsia"/>
                  <w:color w:val="auto"/>
                  <w:kern w:val="0"/>
                  <w:sz w:val="18"/>
                  <w:szCs w:val="18"/>
                </w:rPr>
                <w:t>&lt;</w:t>
              </w:r>
              <w:r w:rsidRPr="00FB03B7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0.01</w:t>
              </w:r>
            </w:ins>
          </w:p>
        </w:tc>
      </w:tr>
      <w:tr w:rsidR="009069F1" w:rsidRPr="00FB03B7" w:rsidTr="009069F1">
        <w:trPr>
          <w:gridAfter w:val="1"/>
          <w:wAfter w:w="1702" w:type="dxa"/>
          <w:trHeight w:val="21"/>
          <w:ins w:id="1098" w:author="Zepie" w:date="2011-02-17T15:37:00Z"/>
        </w:trPr>
        <w:tc>
          <w:tcPr>
            <w:cnfStyle w:val="001000000000"/>
            <w:tcW w:w="17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1099" w:author="Zepie" w:date="2011-02-17T15:37:00Z"/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/>
              <w:rPr>
                <w:ins w:id="1100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/>
              <w:rPr>
                <w:ins w:id="1101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7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/>
              <w:rPr>
                <w:ins w:id="1102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/>
              <w:rPr>
                <w:ins w:id="1103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9069F1" w:rsidRPr="00FB03B7" w:rsidTr="009069F1">
        <w:trPr>
          <w:gridAfter w:val="1"/>
          <w:cnfStyle w:val="000000100000"/>
          <w:wAfter w:w="1702" w:type="dxa"/>
          <w:trHeight w:val="633"/>
          <w:ins w:id="1104" w:author="Zepie" w:date="2011-02-17T15:37:00Z"/>
        </w:trPr>
        <w:tc>
          <w:tcPr>
            <w:cnfStyle w:val="001000000000"/>
            <w:tcW w:w="177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1105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106" w:author="Zepie" w:date="2011-02-17T15:37:00Z">
              <w:r w:rsidRPr="00FB03B7">
                <w:rPr>
                  <w:rFonts w:asciiTheme="minorEastAsia" w:hAnsiTheme="minorEastAsia"/>
                  <w:noProof/>
                  <w:color w:val="auto"/>
                  <w:sz w:val="18"/>
                  <w:szCs w:val="18"/>
                </w:rPr>
                <w:t>Sebastian R</w:t>
              </w:r>
              <w:r w:rsidRPr="00FB03B7">
                <w:rPr>
                  <w:rFonts w:asciiTheme="minorEastAsia" w:hAnsiTheme="minorEastAsia" w:hint="eastAsia"/>
                  <w:noProof/>
                  <w:color w:val="auto"/>
                  <w:sz w:val="18"/>
                  <w:szCs w:val="18"/>
                </w:rPr>
                <w:t xml:space="preserve"> 등 </w:t>
              </w:r>
              <w:r w:rsidRPr="00FB03B7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begin"/>
              </w:r>
            </w:ins>
            <w:r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ADDIN EN.CITE &lt;EndNote&gt;&lt;Cite&gt;&lt;Author&gt;Sebastian&lt;/Author&gt;&lt;Year&gt;2008 &lt;/Year&gt;&lt;RecNum&gt;58&lt;/RecNum&gt;&lt;DisplayText&gt;[21]&lt;/DisplayText&gt;&lt;record&gt;&lt;rec-number&gt;58&lt;/rec-number&gt;&lt;foreign-keys&gt;&lt;key app="EN" db-id="99zrxrfa45z5vuefern5ap0la90xx9rzt0xr"&gt;58&lt;/key&gt;&lt;/foreign-keys&gt;&lt;ref-type name="Journal Article"&gt;17&lt;/ref-type&gt;&lt;contributors&gt;&lt;authors&gt;&lt;author&gt;Ruetten Sebastian &lt;/author&gt;&lt;author&gt;Komp Martin &lt;/author&gt;&lt;author&gt;Merk Harry&lt;/author&gt;&lt;author&gt;&lt;style face="normal" font="default" charset="129" size="100%"&gt;Godolia&lt;/style&gt;&lt;style face="normal" font="default" size="100%"&gt;s &lt;/style&gt;&lt;style face="normal" font="default" charset="129" size="100%"&gt;Georgios &lt;/style&gt;&lt;/author&gt;&lt;/authors&gt;&lt;/contributors&gt;&lt;titles&gt;&lt;title&gt;Full-Endoscopic Interlaminar and Transforaminal Lumbar Discectomy Versus Conventional Microsurgical Technique&amp;#xD;A Prospective, Randomized, Controlled Study&lt;/title&gt;&lt;secondary-title&gt;SPINE&lt;/secondary-title&gt;&lt;/titles&gt;&lt;periodical&gt;&lt;full-title&gt;Spine&lt;/full-title&gt;&lt;/periodical&gt;&lt;pages&gt;&lt;style face="normal" font="default" size="100%"&gt;931&lt;/style&gt;&lt;style face="normal" font="default" charset="136" size="100%"&gt;-939&lt;/style&gt;&lt;/pages&gt;&lt;volume&gt;33&lt;/volume&gt;&lt;number&gt;9&lt;/number&gt;&lt;dates&gt;&lt;year&gt;2008 &lt;/year&gt;&lt;/dates&gt;&lt;urls&gt;&lt;/urls&gt;&lt;/record&gt;&lt;/Cite&gt;&lt;/EndNote&gt;</w:instrText>
            </w:r>
            <w:ins w:id="1107" w:author="Zepie" w:date="2011-02-17T15:37:00Z">
              <w:r w:rsidRPr="00FB03B7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separate"/>
              </w:r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[</w:t>
              </w:r>
            </w:ins>
            <w:r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HYPERLINK  \l "_ENREF_21" \o "Sebastian, 2008  #58" </w:instrText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ins w:id="1108" w:author="Zepie" w:date="2011-02-17T15:37:00Z"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21</w:t>
              </w:r>
            </w:ins>
            <w:r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  <w:ins w:id="1109" w:author="Zepie" w:date="2011-02-17T15:37:00Z"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]</w:t>
              </w:r>
              <w:r w:rsidRPr="00FB03B7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1110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1111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1112" w:author="Zepie" w:date="2011-02-17T15:37:00Z">
              <w:r w:rsidRPr="00FB03B7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OD</w:t>
              </w:r>
            </w:ins>
          </w:p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1113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1114" w:author="Zepie" w:date="2011-02-17T15:37:00Z">
              <w:r w:rsidRPr="00FB03B7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(N = 87)</w:t>
              </w:r>
            </w:ins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1115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1116" w:author="Zepie" w:date="2011-02-17T15:37:00Z">
              <w:r w:rsidRPr="00FB03B7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MED</w:t>
              </w:r>
            </w:ins>
          </w:p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1117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1118" w:author="Zepie" w:date="2011-02-17T15:37:00Z">
              <w:r w:rsidRPr="00FB03B7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(N = 91)</w:t>
              </w:r>
            </w:ins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1119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1120" w:author="Zepie" w:date="2011-02-17T15:37:00Z">
              <w:r w:rsidRPr="00FB03B7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P</w:t>
              </w:r>
            </w:ins>
          </w:p>
        </w:tc>
      </w:tr>
      <w:tr w:rsidR="009069F1" w:rsidRPr="00FB03B7" w:rsidTr="009069F1">
        <w:trPr>
          <w:gridAfter w:val="1"/>
          <w:wAfter w:w="1702" w:type="dxa"/>
          <w:trHeight w:val="21"/>
          <w:ins w:id="1121" w:author="Zepie" w:date="2011-02-17T15:37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1122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/>
              <w:rPr>
                <w:ins w:id="1123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124" w:author="Zepie" w:date="2011-02-17T15:37:00Z">
              <w:r w:rsidRPr="00FB03B7">
                <w:rPr>
                  <w:rFonts w:asciiTheme="minorEastAsia" w:hAnsiTheme="minorEastAsia" w:cs="Sabon-Roman" w:hint="eastAsia"/>
                  <w:color w:val="auto"/>
                  <w:kern w:val="0"/>
                  <w:sz w:val="18"/>
                  <w:szCs w:val="18"/>
                </w:rPr>
                <w:t>M</w:t>
              </w:r>
              <w:r w:rsidRPr="00FB03B7">
                <w:rPr>
                  <w:rFonts w:asciiTheme="minorEastAsia" w:hAnsiTheme="minorEastAsia" w:cs="Sabon-Roman"/>
                  <w:color w:val="auto"/>
                  <w:kern w:val="0"/>
                  <w:sz w:val="18"/>
                  <w:szCs w:val="18"/>
                </w:rPr>
                <w:t>ean operating time</w:t>
              </w:r>
              <w:r>
                <w:rPr>
                  <w:rFonts w:asciiTheme="minorEastAsia" w:hAnsiTheme="minorEastAsia" w:cs="Sabon-Roman" w:hint="eastAsia"/>
                  <w:color w:val="auto"/>
                  <w:kern w:val="0"/>
                  <w:sz w:val="18"/>
                  <w:szCs w:val="18"/>
                </w:rPr>
                <w:t xml:space="preserve"> </w:t>
              </w:r>
              <w:r w:rsidRPr="00FB03B7">
                <w:rPr>
                  <w:rFonts w:asciiTheme="minorEastAsia" w:hAnsiTheme="minorEastAsia" w:cs="Sabon-Roman" w:hint="eastAsia"/>
                  <w:color w:val="auto"/>
                  <w:kern w:val="0"/>
                  <w:sz w:val="18"/>
                  <w:szCs w:val="18"/>
                </w:rPr>
                <w:t>(min)</w:t>
              </w:r>
            </w:ins>
          </w:p>
        </w:tc>
        <w:tc>
          <w:tcPr>
            <w:tcW w:w="173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/>
              <w:rPr>
                <w:ins w:id="1125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126" w:author="Zepie" w:date="2011-02-17T15:37:00Z">
              <w:r w:rsidRPr="00FB03B7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43</w:t>
              </w:r>
            </w:ins>
          </w:p>
        </w:tc>
        <w:tc>
          <w:tcPr>
            <w:tcW w:w="167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/>
              <w:rPr>
                <w:ins w:id="1127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commentRangeStart w:id="1128"/>
            <w:ins w:id="1129" w:author="Zepie" w:date="2011-02-17T15:37:00Z">
              <w:r w:rsidRPr="0084098F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  <w:highlight w:val="yellow"/>
                </w:rPr>
                <w:t>22</w:t>
              </w:r>
              <w:commentRangeEnd w:id="1128"/>
              <w:r>
                <w:rPr>
                  <w:rStyle w:val="a6"/>
                  <w:color w:val="auto"/>
                </w:rPr>
                <w:commentReference w:id="1128"/>
              </w:r>
            </w:ins>
          </w:p>
        </w:tc>
        <w:tc>
          <w:tcPr>
            <w:tcW w:w="176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/>
              <w:rPr>
                <w:ins w:id="1130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131" w:author="Zepie" w:date="2011-02-17T15:37:00Z">
              <w:r w:rsidRPr="00FB03B7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&lt;0.001</w:t>
              </w:r>
            </w:ins>
          </w:p>
        </w:tc>
      </w:tr>
      <w:tr w:rsidR="009069F1" w:rsidRPr="00FB03B7" w:rsidTr="009069F1">
        <w:trPr>
          <w:gridAfter w:val="1"/>
          <w:cnfStyle w:val="000000100000"/>
          <w:wAfter w:w="1702" w:type="dxa"/>
          <w:trHeight w:val="21"/>
          <w:ins w:id="1132" w:author="Zepie" w:date="2011-02-17T15:37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1133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1134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135" w:author="Zepie" w:date="2011-02-17T15:37:00Z"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Blood loss (</w:t>
              </w:r>
              <w:proofErr w:type="spellStart"/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mL</w:t>
              </w:r>
              <w:proofErr w:type="spellEnd"/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)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1136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137" w:author="Zepie" w:date="2011-02-17T15:37:00Z">
              <w:r w:rsidRPr="00FB03B7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45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1138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139" w:author="Zepie" w:date="2011-02-17T15:37:00Z">
              <w:r w:rsidRPr="0084098F">
                <w:rPr>
                  <w:rFonts w:asciiTheme="minorEastAsia" w:hAnsiTheme="minorEastAsia" w:cs="Univers-Condensed"/>
                  <w:bCs/>
                  <w:color w:val="auto"/>
                  <w:kern w:val="0"/>
                  <w:sz w:val="18"/>
                  <w:szCs w:val="18"/>
                  <w:highlight w:val="yellow"/>
                </w:rPr>
                <w:t>N</w:t>
              </w:r>
              <w:r w:rsidRPr="0084098F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  <w:highlight w:val="yellow"/>
                </w:rPr>
                <w:t>o measurable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1140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9069F1" w:rsidRPr="00FB03B7" w:rsidTr="009069F1">
        <w:trPr>
          <w:gridAfter w:val="1"/>
          <w:wAfter w:w="1702" w:type="dxa"/>
          <w:trHeight w:val="315"/>
          <w:ins w:id="1141" w:author="Zepie" w:date="2011-02-17T15:37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1142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/>
              <w:rPr>
                <w:ins w:id="1143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144" w:author="Zepie" w:date="2011-02-17T15:37:00Z">
              <w:r w:rsidRPr="00FB03B7">
                <w:rPr>
                  <w:rFonts w:asciiTheme="minorEastAsia" w:hAnsiTheme="minorEastAsia" w:cs="Sabon-Roman"/>
                  <w:color w:val="auto"/>
                  <w:kern w:val="0"/>
                  <w:sz w:val="18"/>
                  <w:szCs w:val="18"/>
                </w:rPr>
                <w:t>Access-related osseous resection</w:t>
              </w:r>
              <w:r>
                <w:rPr>
                  <w:rFonts w:asciiTheme="minorEastAsia" w:hAnsiTheme="minorEastAsia" w:cs="Sabon-Roman" w:hint="eastAsia"/>
                  <w:color w:val="auto"/>
                  <w:kern w:val="0"/>
                  <w:sz w:val="18"/>
                  <w:szCs w:val="18"/>
                </w:rPr>
                <w:t xml:space="preserve"> </w:t>
              </w:r>
              <w:r w:rsidRPr="00FB03B7">
                <w:rPr>
                  <w:rFonts w:asciiTheme="minorEastAsia" w:hAnsiTheme="minorEastAsia" w:cs="Sabon-Roman" w:hint="eastAsia"/>
                  <w:color w:val="auto"/>
                  <w:kern w:val="0"/>
                  <w:sz w:val="18"/>
                  <w:szCs w:val="18"/>
                </w:rPr>
                <w:t>(case)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/>
              <w:rPr>
                <w:ins w:id="1145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146" w:author="Zepie" w:date="2011-02-17T15:37:00Z">
              <w:r w:rsidRPr="00FB03B7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91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/>
              <w:rPr>
                <w:ins w:id="1147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148" w:author="Zepie" w:date="2011-02-17T15:37:00Z">
              <w:r w:rsidRPr="00FB03B7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13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/>
              <w:rPr>
                <w:ins w:id="1149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9069F1" w:rsidRPr="00FB03B7" w:rsidTr="009069F1">
        <w:trPr>
          <w:gridAfter w:val="1"/>
          <w:cnfStyle w:val="000000100000"/>
          <w:wAfter w:w="1702" w:type="dxa"/>
          <w:trHeight w:val="158"/>
          <w:ins w:id="1150" w:author="Zepie" w:date="2011-02-17T15:37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1151" w:author="Zepie" w:date="2011-02-17T15:37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1152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153" w:author="Zepie" w:date="2011-02-17T15:37:00Z">
              <w:r w:rsidRPr="00FB03B7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Recurrence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1154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155" w:author="Zepie" w:date="2011-02-17T15:37:00Z">
              <w:r w:rsidRPr="00FB03B7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5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1156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157" w:author="Zepie" w:date="2011-02-17T15:37:00Z">
              <w:r w:rsidRPr="00FB03B7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6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1158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9069F1" w:rsidRPr="00FB03B7" w:rsidTr="009069F1">
        <w:trPr>
          <w:gridAfter w:val="1"/>
          <w:wAfter w:w="1702" w:type="dxa"/>
          <w:trHeight w:val="157"/>
          <w:ins w:id="1159" w:author="Zepie" w:date="2011-02-17T15:37:00Z"/>
        </w:trPr>
        <w:tc>
          <w:tcPr>
            <w:cnfStyle w:val="001000000000"/>
            <w:tcW w:w="17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1160" w:author="Zepie" w:date="2011-02-17T15:37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/>
              <w:rPr>
                <w:ins w:id="1161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162" w:author="Zepie" w:date="2011-02-17T15:37:00Z">
              <w:r w:rsidRPr="00FB03B7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Mild complication</w:t>
              </w:r>
            </w:ins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/>
              <w:rPr>
                <w:ins w:id="1163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164" w:author="Zepie" w:date="2011-02-17T15:37:00Z">
              <w:r w:rsidRPr="00FB03B7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12</w:t>
              </w:r>
            </w:ins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/>
              <w:rPr>
                <w:ins w:id="1165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166" w:author="Zepie" w:date="2011-02-17T15:37:00Z">
              <w:r w:rsidRPr="0084098F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  <w:highlight w:val="yellow"/>
                </w:rPr>
                <w:t>3</w:t>
              </w:r>
            </w:ins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/>
              <w:rPr>
                <w:ins w:id="1167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168" w:author="Zepie" w:date="2011-02-17T15:37:00Z">
              <w:r w:rsidRPr="00FB03B7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&lt;0.05</w:t>
              </w:r>
            </w:ins>
          </w:p>
        </w:tc>
      </w:tr>
      <w:tr w:rsidR="009069F1" w:rsidRPr="00FB03B7" w:rsidTr="009069F1">
        <w:trPr>
          <w:gridAfter w:val="1"/>
          <w:cnfStyle w:val="000000100000"/>
          <w:wAfter w:w="1702" w:type="dxa"/>
          <w:trHeight w:val="21"/>
          <w:ins w:id="1169" w:author="Zepie" w:date="2011-02-17T15:37:00Z"/>
        </w:trPr>
        <w:tc>
          <w:tcPr>
            <w:cnfStyle w:val="001000000000"/>
            <w:tcW w:w="177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1170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171" w:author="Zepie" w:date="2011-02-17T15:37:00Z">
              <w:r w:rsidRPr="00FB03B7">
                <w:rPr>
                  <w:rFonts w:asciiTheme="minorEastAsia" w:hAnsiTheme="minorEastAsia"/>
                  <w:noProof/>
                  <w:color w:val="auto"/>
                  <w:sz w:val="18"/>
                  <w:szCs w:val="18"/>
                </w:rPr>
                <w:t>Kotryna V</w:t>
              </w:r>
              <w:r w:rsidRPr="00FB03B7">
                <w:rPr>
                  <w:rFonts w:asciiTheme="minorEastAsia" w:hAnsiTheme="minorEastAsia" w:hint="eastAsia"/>
                  <w:noProof/>
                  <w:color w:val="auto"/>
                  <w:sz w:val="18"/>
                  <w:szCs w:val="18"/>
                </w:rPr>
                <w:t xml:space="preserve"> 등 </w:t>
              </w:r>
              <w:r w:rsidRPr="00FB03B7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begin"/>
              </w:r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instrText xml:space="preserve"> ADDIN EN.CITE &lt;EndNote&gt;&lt;Cite&gt;&lt;Author&gt;Kotryna&lt;/Author&gt;&lt;Year&gt;2010 &lt;/Year&gt;&lt;RecNum&gt;11&lt;/RecNum&gt;&lt;DisplayText&gt;[22]&lt;/DisplayText&gt;&lt;record&gt;&lt;rec-number&gt;11&lt;/rec-number&gt;&lt;foreign-keys&gt;&lt;key app="EN" db-id="frxx5e2zswf5wyeww515dxzp9d5weda2ev2e"&gt;11&lt;/key&gt;&lt;/foreign-keys&gt;&lt;ref-type name="Journal Article"&gt;17&lt;/ref-type&gt;&lt;contributors&gt;&lt;authors&gt;&lt;author&gt;Veresciagina Kotryna &lt;/author&gt;&lt;author&gt;&lt;style face="normal" font="default" charset="129" size="100%"&gt;Spakauskas Bronius  &lt;/style&gt;&lt;/author&gt;&lt;author&gt;&lt;style face="normal" font="default" charset="129" size="100%"&gt;Ambrozaitis Vytautas Kazys&lt;/style&gt;&lt;/author&gt;&lt;/authors&gt;&lt;/contributors&gt;&lt;titles&gt;&lt;title&gt;Clinical outcomes of patients with lumbar disc herniation, selected for one-level open-discectomy and microdiscectomy&lt;/title&gt;&lt;secondary-title&gt;Eur Spine J &lt;/secondary-title&gt;&lt;/titles&gt;&lt;periodical&gt;&lt;full-title&gt;European Spine Journal&lt;/full-title&gt;&lt;abbr-1&gt;Eur. Spine J.&lt;/abbr-1&gt;&lt;abbr-2&gt;Eur Spine J&lt;/abbr-2&gt;&lt;/periodical&gt;&lt;pages&gt;&lt;style face="normal" font="default" size="100%"&gt;1450&lt;/style&gt;&lt;style face="normal" font="default" charset="136" size="100%"&gt;-1458&lt;/style&gt;&lt;/pages&gt;&lt;volume&gt;19&lt;/volume&gt;&lt;dates&gt;&lt;year&gt;2010 &lt;/year&gt;&lt;/dates&gt;&lt;urls&gt;&lt;/urls&gt;&lt;/record&gt;&lt;/Cite&gt;&lt;/EndNote&gt;</w:instrText>
              </w:r>
              <w:r w:rsidRPr="00FB03B7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separate"/>
              </w:r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[</w:t>
              </w:r>
            </w:ins>
            <w:r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HYPERLINK  \l "_ENREF_22" \o "Kotryna, 2010  #11" </w:instrText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ins w:id="1172" w:author="Zepie" w:date="2011-02-17T15:37:00Z"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22</w:t>
              </w:r>
            </w:ins>
            <w:r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  <w:ins w:id="1173" w:author="Zepie" w:date="2011-02-17T15:37:00Z"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]</w:t>
              </w:r>
              <w:r w:rsidRPr="00FB03B7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1174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1175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1176" w:author="Zepie" w:date="2011-02-17T15:37:00Z">
              <w:r w:rsidRPr="00FB03B7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OD</w:t>
              </w:r>
            </w:ins>
          </w:p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1177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1178" w:author="Zepie" w:date="2011-02-17T15:37:00Z">
              <w:r w:rsidRPr="00FB03B7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(N = 50)</w:t>
              </w:r>
            </w:ins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1179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1180" w:author="Zepie" w:date="2011-02-17T15:37:00Z">
              <w:r w:rsidRPr="00FB03B7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MED</w:t>
              </w:r>
            </w:ins>
          </w:p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1181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1182" w:author="Zepie" w:date="2011-02-17T15:37:00Z">
              <w:r w:rsidRPr="00FB03B7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(N = 50)</w:t>
              </w:r>
            </w:ins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1183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9069F1" w:rsidRPr="00FB03B7" w:rsidTr="009069F1">
        <w:trPr>
          <w:gridAfter w:val="1"/>
          <w:wAfter w:w="1702" w:type="dxa"/>
          <w:trHeight w:val="21"/>
          <w:ins w:id="1184" w:author="Zepie" w:date="2011-02-17T15:37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1185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/>
              <w:rPr>
                <w:ins w:id="1186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187" w:author="Zepie" w:date="2011-02-17T15:37:00Z">
              <w:r w:rsidRPr="00FB03B7">
                <w:rPr>
                  <w:rFonts w:asciiTheme="minorEastAsia" w:hAnsiTheme="minorEastAsia" w:cs="AdvPTimes" w:hint="eastAsia"/>
                  <w:color w:val="auto"/>
                  <w:kern w:val="0"/>
                  <w:sz w:val="18"/>
                  <w:szCs w:val="18"/>
                </w:rPr>
                <w:t>R</w:t>
              </w:r>
              <w:r w:rsidRPr="00FB03B7">
                <w:rPr>
                  <w:rFonts w:asciiTheme="minorEastAsia" w:hAnsiTheme="minorEastAsia" w:cs="AdvPTimes"/>
                  <w:color w:val="auto"/>
                  <w:kern w:val="0"/>
                  <w:sz w:val="18"/>
                  <w:szCs w:val="18"/>
                </w:rPr>
                <w:t>eturn-to-work status</w:t>
              </w:r>
            </w:ins>
          </w:p>
        </w:tc>
        <w:tc>
          <w:tcPr>
            <w:tcW w:w="173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/>
              <w:rPr>
                <w:ins w:id="1188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189" w:author="Zepie" w:date="2011-02-17T15:37:00Z">
              <w:r w:rsidRPr="00FB03B7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64%</w:t>
              </w:r>
            </w:ins>
          </w:p>
        </w:tc>
        <w:tc>
          <w:tcPr>
            <w:tcW w:w="167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/>
              <w:rPr>
                <w:ins w:id="1190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191" w:author="Zepie" w:date="2011-02-17T15:37:00Z">
              <w:r w:rsidRPr="00FB03B7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60%</w:t>
              </w:r>
            </w:ins>
          </w:p>
        </w:tc>
        <w:tc>
          <w:tcPr>
            <w:tcW w:w="176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/>
              <w:rPr>
                <w:ins w:id="1192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9069F1" w:rsidRPr="00FB03B7" w:rsidTr="009069F1">
        <w:trPr>
          <w:gridAfter w:val="1"/>
          <w:cnfStyle w:val="000000100000"/>
          <w:wAfter w:w="1702" w:type="dxa"/>
          <w:trHeight w:val="21"/>
          <w:ins w:id="1193" w:author="Zepie" w:date="2011-02-17T15:37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1194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1195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196" w:author="Zepie" w:date="2011-02-17T15:37:00Z">
              <w:r w:rsidRPr="00FB03B7">
                <w:rPr>
                  <w:rFonts w:asciiTheme="minorEastAsia" w:hAnsiTheme="minorEastAsia" w:cs="AdvPTimes" w:hint="eastAsia"/>
                  <w:color w:val="auto"/>
                  <w:kern w:val="0"/>
                  <w:sz w:val="18"/>
                  <w:szCs w:val="18"/>
                </w:rPr>
                <w:t>C</w:t>
              </w:r>
              <w:r w:rsidRPr="00FB03B7">
                <w:rPr>
                  <w:rFonts w:asciiTheme="minorEastAsia" w:hAnsiTheme="minorEastAsia" w:cs="AdvPTimes"/>
                  <w:color w:val="auto"/>
                  <w:kern w:val="0"/>
                  <w:sz w:val="18"/>
                  <w:szCs w:val="18"/>
                </w:rPr>
                <w:t>onsumption of analgesics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1197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198" w:author="Zepie" w:date="2011-02-17T15:37:00Z">
              <w:r w:rsidRPr="00FB03B7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57%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1199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200" w:author="Zepie" w:date="2011-02-17T15:37:00Z">
              <w:r w:rsidRPr="00FB03B7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43%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/>
              <w:rPr>
                <w:ins w:id="1201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9069F1" w:rsidRPr="00FB03B7" w:rsidTr="009069F1">
        <w:trPr>
          <w:gridAfter w:val="1"/>
          <w:wAfter w:w="1702" w:type="dxa"/>
          <w:trHeight w:val="954"/>
          <w:ins w:id="1202" w:author="Zepie" w:date="2011-02-17T15:37:00Z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1203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/>
              <w:rPr>
                <w:ins w:id="1204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205" w:author="Zepie" w:date="2011-02-17T15:37:00Z">
              <w:r w:rsidRPr="00FB03B7">
                <w:rPr>
                  <w:rFonts w:asciiTheme="minorEastAsia" w:hAnsiTheme="minorEastAsia" w:cs="AdvPTimes" w:hint="eastAsia"/>
                  <w:color w:val="auto"/>
                  <w:kern w:val="0"/>
                  <w:sz w:val="18"/>
                  <w:szCs w:val="18"/>
                </w:rPr>
                <w:t>F</w:t>
              </w:r>
              <w:r w:rsidRPr="00FB03B7">
                <w:rPr>
                  <w:rFonts w:asciiTheme="minorEastAsia" w:hAnsiTheme="minorEastAsia" w:cs="AdvPTimes"/>
                  <w:color w:val="auto"/>
                  <w:kern w:val="0"/>
                  <w:sz w:val="18"/>
                  <w:szCs w:val="18"/>
                </w:rPr>
                <w:t>ailed back</w:t>
              </w:r>
              <w:r w:rsidRPr="00FB03B7">
                <w:rPr>
                  <w:rFonts w:asciiTheme="minorEastAsia" w:hAnsiTheme="minorEastAsia" w:cs="AdvPTimes" w:hint="eastAsia"/>
                  <w:color w:val="auto"/>
                  <w:kern w:val="0"/>
                  <w:sz w:val="18"/>
                  <w:szCs w:val="18"/>
                </w:rPr>
                <w:t xml:space="preserve"> </w:t>
              </w:r>
              <w:r w:rsidRPr="00FB03B7">
                <w:rPr>
                  <w:rFonts w:asciiTheme="minorEastAsia" w:hAnsiTheme="minorEastAsia" w:cs="AdvPTimes"/>
                  <w:color w:val="auto"/>
                  <w:kern w:val="0"/>
                  <w:sz w:val="18"/>
                  <w:szCs w:val="18"/>
                </w:rPr>
                <w:t xml:space="preserve">surgery syndrome (FBSS) along with </w:t>
              </w:r>
              <w:proofErr w:type="spellStart"/>
              <w:r w:rsidRPr="00FB03B7">
                <w:rPr>
                  <w:rFonts w:asciiTheme="minorEastAsia" w:hAnsiTheme="minorEastAsia" w:cs="AdvPTimes"/>
                  <w:color w:val="auto"/>
                  <w:kern w:val="0"/>
                  <w:sz w:val="18"/>
                  <w:szCs w:val="18"/>
                </w:rPr>
                <w:t>reherniation</w:t>
              </w:r>
              <w:proofErr w:type="spellEnd"/>
            </w:ins>
          </w:p>
        </w:tc>
        <w:tc>
          <w:tcPr>
            <w:tcW w:w="1739" w:type="dxa"/>
            <w:tcBorders>
              <w:top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/>
              <w:rPr>
                <w:ins w:id="1206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207" w:author="Zepie" w:date="2011-02-17T15:37:00Z">
              <w:r w:rsidRPr="00FB03B7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9%</w:t>
              </w:r>
            </w:ins>
          </w:p>
        </w:tc>
        <w:tc>
          <w:tcPr>
            <w:tcW w:w="1675" w:type="dxa"/>
            <w:tcBorders>
              <w:top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/>
              <w:rPr>
                <w:ins w:id="1208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209" w:author="Zepie" w:date="2011-02-17T15:37:00Z">
              <w:r w:rsidRPr="00FB03B7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0%</w:t>
              </w:r>
            </w:ins>
          </w:p>
        </w:tc>
        <w:tc>
          <w:tcPr>
            <w:tcW w:w="1766" w:type="dxa"/>
            <w:tcBorders>
              <w:top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/>
              <w:rPr>
                <w:ins w:id="1210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</w:tbl>
    <w:p w:rsidR="00510629" w:rsidDel="009069F1" w:rsidRDefault="00510629" w:rsidP="00510629">
      <w:pPr>
        <w:wordWrap/>
        <w:adjustRightInd w:val="0"/>
        <w:jc w:val="left"/>
        <w:rPr>
          <w:del w:id="1211" w:author="Zepie" w:date="2011-02-17T15:37:00Z"/>
          <w:rFonts w:ascii="Univers-CondensedBold" w:hAnsi="Univers-CondensedBold" w:cs="Univers-CondensedBold"/>
          <w:b/>
          <w:bCs/>
          <w:kern w:val="0"/>
          <w:szCs w:val="20"/>
        </w:rPr>
      </w:pPr>
      <w:commentRangeStart w:id="1212"/>
      <w:del w:id="1213" w:author="Zepie" w:date="2011-02-17T00:05:00Z">
        <w:r w:rsidDel="003D77F1">
          <w:rPr>
            <w:rFonts w:ascii="Univers-CondensedBold" w:hAnsi="Univers-CondensedBold" w:cs="Univers-CondensedBold" w:hint="eastAsia"/>
            <w:b/>
            <w:bCs/>
            <w:kern w:val="0"/>
            <w:szCs w:val="20"/>
          </w:rPr>
          <w:delText>수술전과</w:delText>
        </w:r>
        <w:r w:rsidDel="003D77F1">
          <w:rPr>
            <w:rFonts w:ascii="Univers-CondensedBold" w:hAnsi="Univers-CondensedBold" w:cs="Univers-CondensedBold" w:hint="eastAsia"/>
            <w:b/>
            <w:bCs/>
            <w:kern w:val="0"/>
            <w:szCs w:val="20"/>
          </w:rPr>
          <w:delText xml:space="preserve"> </w:delText>
        </w:r>
        <w:r w:rsidDel="003D77F1">
          <w:rPr>
            <w:rFonts w:ascii="Univers-CondensedBold" w:hAnsi="Univers-CondensedBold" w:cs="Univers-CondensedBold" w:hint="eastAsia"/>
            <w:b/>
            <w:bCs/>
            <w:kern w:val="0"/>
            <w:szCs w:val="20"/>
          </w:rPr>
          <w:delText>임상양상에서의</w:delText>
        </w:r>
        <w:r w:rsidDel="003D77F1">
          <w:rPr>
            <w:rFonts w:ascii="Univers-CondensedBold" w:hAnsi="Univers-CondensedBold" w:cs="Univers-CondensedBold" w:hint="eastAsia"/>
            <w:b/>
            <w:bCs/>
            <w:kern w:val="0"/>
            <w:szCs w:val="20"/>
          </w:rPr>
          <w:delText xml:space="preserve"> </w:delText>
        </w:r>
        <w:r w:rsidDel="003D77F1">
          <w:rPr>
            <w:rFonts w:ascii="Univers-CondensedBold" w:hAnsi="Univers-CondensedBold" w:cs="Univers-CondensedBold" w:hint="eastAsia"/>
            <w:b/>
            <w:bCs/>
            <w:kern w:val="0"/>
            <w:szCs w:val="20"/>
          </w:rPr>
          <w:delText>비교</w:delText>
        </w:r>
        <w:commentRangeEnd w:id="1212"/>
        <w:r w:rsidR="009F0029" w:rsidDel="003D77F1">
          <w:rPr>
            <w:rStyle w:val="a6"/>
            <w:rFonts w:hint="eastAsia"/>
          </w:rPr>
          <w:commentReference w:id="1212"/>
        </w:r>
      </w:del>
    </w:p>
    <w:p w:rsidR="00510629" w:rsidDel="009069F1" w:rsidRDefault="00510629" w:rsidP="00510629">
      <w:pPr>
        <w:wordWrap/>
        <w:adjustRightInd w:val="0"/>
        <w:jc w:val="left"/>
        <w:rPr>
          <w:del w:id="1214" w:author="Zepie" w:date="2011-02-17T15:37:00Z"/>
          <w:rFonts w:ascii="Univers-CondensedBold" w:hAnsi="Univers-CondensedBold" w:cs="Univers-CondensedBold"/>
          <w:b/>
          <w:bCs/>
          <w:kern w:val="0"/>
          <w:szCs w:val="20"/>
        </w:rPr>
      </w:pPr>
      <w:del w:id="1215" w:author="Zepie" w:date="2011-02-17T15:37:00Z">
        <w:r w:rsidDel="009069F1">
          <w:rPr>
            <w:rFonts w:ascii="Univers-CondensedBold" w:hAnsi="Univers-CondensedBold" w:cs="Univers-CondensedBold"/>
            <w:b/>
            <w:bCs/>
            <w:kern w:val="0"/>
            <w:szCs w:val="20"/>
          </w:rPr>
          <w:delText xml:space="preserve">Table </w:delText>
        </w:r>
        <w:r w:rsidDel="009069F1">
          <w:rPr>
            <w:rFonts w:ascii="Univers-CondensedBold" w:hAnsi="Univers-CondensedBold" w:cs="Univers-CondensedBold" w:hint="eastAsia"/>
            <w:b/>
            <w:bCs/>
            <w:kern w:val="0"/>
            <w:szCs w:val="20"/>
          </w:rPr>
          <w:delText>2</w:delText>
        </w:r>
        <w:r w:rsidDel="009069F1">
          <w:rPr>
            <w:rFonts w:ascii="Univers-CondensedBold" w:hAnsi="Univers-CondensedBold" w:cs="Univers-CondensedBold"/>
            <w:b/>
            <w:bCs/>
            <w:kern w:val="0"/>
            <w:szCs w:val="20"/>
          </w:rPr>
          <w:delText>. Preoperative and Follow-up Assessment</w:delText>
        </w:r>
      </w:del>
    </w:p>
    <w:tbl>
      <w:tblPr>
        <w:tblStyle w:val="ad"/>
        <w:tblW w:w="9391" w:type="dxa"/>
        <w:tblLook w:val="04A0"/>
      </w:tblPr>
      <w:tblGrid>
        <w:gridCol w:w="1036"/>
        <w:gridCol w:w="1161"/>
        <w:gridCol w:w="1479"/>
        <w:gridCol w:w="1327"/>
        <w:gridCol w:w="821"/>
        <w:gridCol w:w="222"/>
        <w:gridCol w:w="1239"/>
        <w:gridCol w:w="1327"/>
        <w:gridCol w:w="779"/>
      </w:tblGrid>
      <w:tr w:rsidR="00510629" w:rsidRPr="005071F4" w:rsidDel="009069F1" w:rsidTr="009F02ED">
        <w:trPr>
          <w:cnfStyle w:val="100000000000"/>
          <w:trHeight w:val="403"/>
          <w:del w:id="1216" w:author="Zepie" w:date="2011-02-17T15:37:00Z"/>
        </w:trPr>
        <w:tc>
          <w:tcPr>
            <w:cnfStyle w:val="001000000000"/>
            <w:tcW w:w="0" w:type="auto"/>
            <w:vMerge w:val="restart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rPr>
                <w:del w:id="1217" w:author="Zepie" w:date="2011-02-17T15:37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del w:id="1218" w:author="Zepie" w:date="2011-02-17T15:37:00Z">
              <w:r w:rsidRPr="005071F4" w:rsidDel="009069F1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delText>Wu X 등</w:delText>
              </w:r>
            </w:del>
          </w:p>
          <w:p w:rsidR="00510629" w:rsidRPr="005071F4" w:rsidDel="009069F1" w:rsidRDefault="0050794E" w:rsidP="009069F1">
            <w:pPr>
              <w:jc w:val="center"/>
              <w:rPr>
                <w:del w:id="1219" w:author="Zepie" w:date="2011-02-17T15:37:00Z"/>
                <w:rFonts w:asciiTheme="minorEastAsia" w:hAnsiTheme="minorEastAsia"/>
                <w:sz w:val="18"/>
                <w:szCs w:val="18"/>
              </w:rPr>
            </w:pPr>
            <w:del w:id="1220" w:author="Zepie" w:date="2011-02-17T15:37:00Z">
              <w:r w:rsidRPr="005071F4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fldChar w:fldCharType="begin"/>
              </w:r>
              <w:r w:rsidR="00697226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delInstrText xml:space="preserve"> ADDIN EN.CITE &lt;EndNote&gt;&lt;Cite&gt;&lt;Author&gt;Wu&lt;/Author&gt;&lt;Year&gt;2006&lt;/Year&gt;&lt;RecNum&gt;55&lt;/RecNum&gt;&lt;DisplayText&gt;[18]&lt;/DisplayText&gt;&lt;record&gt;&lt;rec-number&gt;55&lt;/rec-number&gt;&lt;foreign-keys&gt;&lt;key app="EN" db-id="99zrxrfa45z5vuefern5ap0la90xx9rzt0xr"&gt;55&lt;/key&gt;&lt;/foreign-keys&gt;&lt;ref-type name="Journal Article"&gt;17&lt;/ref-type&gt;&lt;contributors&gt;&lt;authors&gt;&lt;author&gt;Xiaotao Wu &lt;/author&gt;&lt;author&gt;Suyang Zhuang&lt;/author&gt;&lt;author&gt;Zubin Mao&lt;/author&gt;&lt;author&gt;Hui Chen&lt;/author&gt;&lt;/authors&gt;&lt;/contributors&gt;&lt;titles&gt;&lt;title&gt;Microendoscopic Discectomy for Lumbar Disc Herniation:Surgical Technique and Outcome in 873 Consecutive Cases&lt;/title&gt;&lt;secondary-title&gt;SPINE&lt;/secondary-title&gt;&lt;/titles&gt;&lt;periodical&gt;&lt;full-title&gt;Spine&lt;/full-title&gt;&lt;/periodical&gt;&lt;pages&gt;&lt;style face="normal" font="default" size="100%"&gt;2689&lt;/style&gt;&lt;style face="normal" font="default" charset="136" size="100%"&gt;-2694&lt;/style&gt;&lt;/pages&gt;&lt;volume&gt;31&lt;/volume&gt;&lt;number&gt;23&lt;/number&gt;&lt;dates&gt;&lt;year&gt;2006&lt;/year&gt;&lt;/dates&gt;&lt;urls&gt;&lt;/urls&gt;&lt;/record&gt;&lt;/Cite&gt;&lt;/EndNote&gt;</w:delInstrText>
              </w:r>
              <w:r w:rsidRPr="005071F4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fldChar w:fldCharType="separate"/>
              </w:r>
              <w:r w:rsidR="00510629" w:rsidDel="009069F1">
                <w:rPr>
                  <w:rFonts w:asciiTheme="minorEastAsia" w:hAnsiTheme="minorEastAsia" w:cs="Univers-Condensed"/>
                  <w:noProof/>
                  <w:kern w:val="0"/>
                  <w:sz w:val="18"/>
                  <w:szCs w:val="18"/>
                </w:rPr>
                <w:delText>[</w:delText>
              </w:r>
            </w:del>
            <w:r w:rsidR="009069F1">
              <w:rPr>
                <w:rFonts w:asciiTheme="minorEastAsia" w:hAnsiTheme="minorEastAsia" w:cs="Univers-Condensed"/>
                <w:noProof/>
                <w:kern w:val="0"/>
                <w:sz w:val="18"/>
                <w:szCs w:val="18"/>
              </w:rPr>
              <w:fldChar w:fldCharType="begin"/>
            </w:r>
            <w:r w:rsidR="009069F1">
              <w:rPr>
                <w:rFonts w:asciiTheme="minorEastAsia" w:hAnsiTheme="minorEastAsia" w:cs="Univers-Condensed"/>
                <w:noProof/>
                <w:kern w:val="0"/>
                <w:sz w:val="18"/>
                <w:szCs w:val="18"/>
              </w:rPr>
              <w:instrText xml:space="preserve"> HYPERLINK  \l "_ENREF_18" \o "Wu, 2006 #55" </w:instrText>
            </w:r>
            <w:r w:rsidR="009069F1">
              <w:rPr>
                <w:rFonts w:asciiTheme="minorEastAsia" w:hAnsiTheme="minorEastAsia" w:cs="Univers-Condensed"/>
                <w:noProof/>
                <w:kern w:val="0"/>
                <w:sz w:val="18"/>
                <w:szCs w:val="18"/>
              </w:rPr>
            </w:r>
            <w:r w:rsidR="009069F1">
              <w:rPr>
                <w:rFonts w:asciiTheme="minorEastAsia" w:hAnsiTheme="minorEastAsia" w:cs="Univers-Condensed"/>
                <w:noProof/>
                <w:kern w:val="0"/>
                <w:sz w:val="18"/>
                <w:szCs w:val="18"/>
              </w:rPr>
              <w:fldChar w:fldCharType="separate"/>
            </w:r>
            <w:del w:id="1221" w:author="Zepie" w:date="2011-02-17T15:37:00Z">
              <w:r w:rsidR="009069F1" w:rsidDel="009069F1">
                <w:rPr>
                  <w:rFonts w:asciiTheme="minorEastAsia" w:hAnsiTheme="minorEastAsia" w:cs="Univers-Condensed"/>
                  <w:noProof/>
                  <w:kern w:val="0"/>
                  <w:sz w:val="18"/>
                  <w:szCs w:val="18"/>
                </w:rPr>
                <w:delText>18</w:delText>
              </w:r>
            </w:del>
            <w:r w:rsidR="009069F1">
              <w:rPr>
                <w:rFonts w:asciiTheme="minorEastAsia" w:hAnsiTheme="minorEastAsia" w:cs="Univers-Condensed"/>
                <w:noProof/>
                <w:kern w:val="0"/>
                <w:sz w:val="18"/>
                <w:szCs w:val="18"/>
              </w:rPr>
              <w:fldChar w:fldCharType="end"/>
            </w:r>
            <w:del w:id="1222" w:author="Zepie" w:date="2011-02-17T15:37:00Z">
              <w:r w:rsidR="00510629" w:rsidDel="009069F1">
                <w:rPr>
                  <w:rFonts w:asciiTheme="minorEastAsia" w:hAnsiTheme="minorEastAsia" w:cs="Univers-Condensed"/>
                  <w:noProof/>
                  <w:kern w:val="0"/>
                  <w:sz w:val="18"/>
                  <w:szCs w:val="18"/>
                </w:rPr>
                <w:delText>]</w:delText>
              </w:r>
              <w:r w:rsidRPr="005071F4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fldChar w:fldCharType="end"/>
              </w:r>
            </w:del>
          </w:p>
        </w:tc>
        <w:tc>
          <w:tcPr>
            <w:tcW w:w="1161" w:type="dxa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100000000000"/>
              <w:rPr>
                <w:del w:id="1223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62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100000000000"/>
              <w:rPr>
                <w:del w:id="1224" w:author="Zepie" w:date="2011-02-17T15:37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del w:id="1225" w:author="Zepie" w:date="2011-02-17T15:37:00Z">
              <w:r w:rsidRPr="005071F4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delText>O</w:delText>
              </w:r>
              <w:r w:rsidRPr="005071F4" w:rsidDel="009069F1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delText>D</w:delText>
              </w:r>
            </w:del>
          </w:p>
          <w:p w:rsidR="00510629" w:rsidRPr="005071F4" w:rsidDel="009069F1" w:rsidRDefault="00510629" w:rsidP="009F02ED">
            <w:pPr>
              <w:jc w:val="center"/>
              <w:cnfStyle w:val="100000000000"/>
              <w:rPr>
                <w:del w:id="1226" w:author="Zepie" w:date="2011-02-17T15:37:00Z"/>
                <w:rFonts w:asciiTheme="minorEastAsia" w:hAnsiTheme="minorEastAsia"/>
                <w:sz w:val="18"/>
                <w:szCs w:val="18"/>
              </w:rPr>
            </w:pPr>
            <w:del w:id="1227" w:author="Zepie" w:date="2011-02-17T15:37:00Z">
              <w:r w:rsidRPr="005071F4" w:rsidDel="009069F1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 xml:space="preserve">(N </w:delText>
              </w:r>
              <w:r w:rsidRPr="005071F4" w:rsidDel="009069F1">
                <w:rPr>
                  <w:rFonts w:asciiTheme="minorEastAsia" w:hAnsiTheme="minorEastAsia" w:cs="Univers-Condensed" w:hint="eastAsia"/>
                  <w:color w:val="auto"/>
                  <w:kern w:val="0"/>
                  <w:sz w:val="18"/>
                  <w:szCs w:val="18"/>
                </w:rPr>
                <w:delText>=</w:delText>
              </w:r>
              <w:r w:rsidRPr="005071F4" w:rsidDel="009069F1">
                <w:rPr>
                  <w:rFonts w:asciiTheme="minorEastAsia" w:hAnsiTheme="minorEastAsia" w:cs="Universal-GreekwithMathPi"/>
                  <w:color w:val="auto"/>
                  <w:kern w:val="0"/>
                  <w:sz w:val="18"/>
                  <w:szCs w:val="18"/>
                </w:rPr>
                <w:delText xml:space="preserve"> </w:delText>
              </w:r>
              <w:r w:rsidRPr="005071F4" w:rsidDel="009069F1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358)</w:delText>
              </w:r>
            </w:del>
          </w:p>
        </w:tc>
        <w:tc>
          <w:tcPr>
            <w:tcW w:w="0" w:type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100000000000"/>
              <w:rPr>
                <w:del w:id="1228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Align w:val="center"/>
          </w:tcPr>
          <w:p w:rsidR="00510629" w:rsidRPr="005071F4" w:rsidDel="009069F1" w:rsidRDefault="00510629" w:rsidP="009F02ED">
            <w:pPr>
              <w:jc w:val="center"/>
              <w:cnfStyle w:val="100000000000"/>
              <w:rPr>
                <w:del w:id="1229" w:author="Zepie" w:date="2011-02-17T15:37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del w:id="1230" w:author="Zepie" w:date="2011-02-17T15:37:00Z">
              <w:r w:rsidRPr="005071F4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delText>MED</w:delText>
              </w:r>
            </w:del>
          </w:p>
          <w:p w:rsidR="00510629" w:rsidRPr="005071F4" w:rsidDel="009069F1" w:rsidRDefault="00510629" w:rsidP="009F02ED">
            <w:pPr>
              <w:jc w:val="center"/>
              <w:cnfStyle w:val="100000000000"/>
              <w:rPr>
                <w:del w:id="1231" w:author="Zepie" w:date="2011-02-17T15:37:00Z"/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  <w:del w:id="1232" w:author="Zepie" w:date="2011-02-17T15:37:00Z">
              <w:r w:rsidRPr="005071F4" w:rsidDel="009069F1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 xml:space="preserve">(N </w:delText>
              </w:r>
              <w:r w:rsidRPr="005071F4" w:rsidDel="009069F1">
                <w:rPr>
                  <w:rFonts w:asciiTheme="minorEastAsia" w:hAnsiTheme="minorEastAsia" w:cs="Universal-GreekwithMathPi"/>
                  <w:color w:val="auto"/>
                  <w:kern w:val="0"/>
                  <w:sz w:val="18"/>
                  <w:szCs w:val="18"/>
                </w:rPr>
                <w:delText>=</w:delText>
              </w:r>
              <w:r w:rsidRPr="005071F4" w:rsidDel="009069F1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873)</w:delText>
              </w:r>
            </w:del>
          </w:p>
        </w:tc>
      </w:tr>
      <w:tr w:rsidR="009069F1" w:rsidRPr="005071F4" w:rsidDel="009069F1" w:rsidTr="009F02ED">
        <w:trPr>
          <w:cnfStyle w:val="000000100000"/>
          <w:trHeight w:val="184"/>
          <w:del w:id="1233" w:author="Zepie" w:date="2011-02-17T15:37:00Z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rPr>
                <w:del w:id="1234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235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236" w:author="Zepie" w:date="2011-02-17T15:37:00Z"/>
                <w:rFonts w:asciiTheme="minorEastAsia" w:hAnsiTheme="minorEastAsia"/>
                <w:sz w:val="18"/>
                <w:szCs w:val="18"/>
              </w:rPr>
            </w:pPr>
            <w:del w:id="1237" w:author="Zepie" w:date="2011-02-17T15:37:00Z">
              <w:r w:rsidRPr="005071F4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delText>Preoperative</w:delText>
              </w:r>
            </w:del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238" w:author="Zepie" w:date="2011-02-17T15:37:00Z"/>
                <w:rFonts w:asciiTheme="minorEastAsia" w:hAnsiTheme="minorEastAsia"/>
                <w:sz w:val="18"/>
                <w:szCs w:val="18"/>
              </w:rPr>
            </w:pPr>
            <w:del w:id="1239" w:author="Zepie" w:date="2011-02-17T15:37:00Z">
              <w:r w:rsidRPr="005071F4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delText>Postoperative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240" w:author="Zepie" w:date="2011-02-17T15:37:00Z"/>
                <w:rFonts w:asciiTheme="minorEastAsia" w:hAnsiTheme="minorEastAsia"/>
                <w:sz w:val="18"/>
                <w:szCs w:val="18"/>
              </w:rPr>
            </w:pPr>
            <w:del w:id="1241" w:author="Zepie" w:date="2011-02-17T15:37:00Z">
              <w:r w:rsidRPr="005071F4" w:rsidDel="009069F1">
                <w:rPr>
                  <w:rFonts w:asciiTheme="minorEastAsia" w:hAnsiTheme="minorEastAsia" w:cs="Univers-CondensedOblique"/>
                  <w:i/>
                  <w:iCs/>
                  <w:kern w:val="0"/>
                  <w:sz w:val="18"/>
                  <w:szCs w:val="18"/>
                </w:rPr>
                <w:delText>P</w:delText>
              </w:r>
            </w:del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242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243" w:author="Zepie" w:date="2011-02-17T15:37:00Z"/>
                <w:rFonts w:asciiTheme="minorEastAsia" w:hAnsiTheme="minorEastAsia"/>
                <w:sz w:val="18"/>
                <w:szCs w:val="18"/>
              </w:rPr>
            </w:pPr>
            <w:del w:id="1244" w:author="Zepie" w:date="2011-02-17T15:37:00Z">
              <w:r w:rsidRPr="005071F4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delText>Preoperative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245" w:author="Zepie" w:date="2011-02-17T15:37:00Z"/>
                <w:rFonts w:asciiTheme="minorEastAsia" w:hAnsiTheme="minorEastAsia"/>
                <w:sz w:val="18"/>
                <w:szCs w:val="18"/>
              </w:rPr>
            </w:pPr>
            <w:del w:id="1246" w:author="Zepie" w:date="2011-02-17T15:37:00Z">
              <w:r w:rsidRPr="005071F4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delText>Postoperative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wordWrap/>
              <w:adjustRightInd w:val="0"/>
              <w:jc w:val="center"/>
              <w:cnfStyle w:val="000000100000"/>
              <w:rPr>
                <w:del w:id="1247" w:author="Zepie" w:date="2011-02-17T15:37:00Z"/>
                <w:rFonts w:asciiTheme="minorEastAsia" w:hAnsiTheme="minorEastAsia" w:cs="Univers-CondensedOblique"/>
                <w:i/>
                <w:iCs/>
                <w:kern w:val="0"/>
                <w:sz w:val="18"/>
                <w:szCs w:val="18"/>
              </w:rPr>
            </w:pPr>
            <w:del w:id="1248" w:author="Zepie" w:date="2011-02-17T15:37:00Z">
              <w:r w:rsidRPr="005071F4" w:rsidDel="009069F1">
                <w:rPr>
                  <w:rFonts w:asciiTheme="minorEastAsia" w:hAnsiTheme="minorEastAsia" w:cs="Univers-CondensedOblique" w:hint="eastAsia"/>
                  <w:i/>
                  <w:iCs/>
                  <w:kern w:val="0"/>
                  <w:sz w:val="18"/>
                  <w:szCs w:val="18"/>
                </w:rPr>
                <w:delText>P</w:delText>
              </w:r>
            </w:del>
          </w:p>
        </w:tc>
      </w:tr>
      <w:tr w:rsidR="009069F1" w:rsidRPr="005071F4" w:rsidDel="009069F1" w:rsidTr="009F02ED">
        <w:trPr>
          <w:trHeight w:val="184"/>
          <w:del w:id="1249" w:author="Zepie" w:date="2011-02-17T15:37:00Z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rPr>
                <w:del w:id="1250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251" w:author="Zepie" w:date="2011-02-17T15:37:00Z"/>
                <w:rFonts w:asciiTheme="minorEastAsia" w:hAnsiTheme="minorEastAsia"/>
                <w:sz w:val="18"/>
                <w:szCs w:val="18"/>
              </w:rPr>
            </w:pPr>
            <w:del w:id="1252" w:author="Zepie" w:date="2011-02-17T15:37:00Z">
              <w:r w:rsidRPr="005071F4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delText>VAS</w:delText>
              </w:r>
            </w:del>
          </w:p>
        </w:tc>
        <w:tc>
          <w:tcPr>
            <w:tcW w:w="14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253" w:author="Zepie" w:date="2011-02-17T15:37:00Z"/>
                <w:rFonts w:asciiTheme="minorEastAsia" w:hAnsiTheme="minorEastAsia"/>
                <w:sz w:val="18"/>
                <w:szCs w:val="18"/>
              </w:rPr>
            </w:pPr>
            <w:del w:id="1254" w:author="Zepie" w:date="2011-02-17T15:37:00Z">
              <w:r w:rsidRPr="005071F4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delText>7</w:delText>
              </w:r>
              <w:r w:rsidRPr="005071F4" w:rsidDel="009069F1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delText>2</w:delText>
              </w:r>
            </w:del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255" w:author="Zepie" w:date="2011-02-17T15:37:00Z"/>
                <w:rFonts w:asciiTheme="minorEastAsia" w:hAnsiTheme="minorEastAsia"/>
                <w:sz w:val="18"/>
                <w:szCs w:val="18"/>
              </w:rPr>
            </w:pPr>
            <w:del w:id="1256" w:author="Zepie" w:date="2011-02-17T15:37:00Z">
              <w:r w:rsidRPr="00FD4C53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  <w:highlight w:val="yellow"/>
                </w:rPr>
                <w:delText>2</w:delText>
              </w:r>
              <w:r w:rsidRPr="00FD4C53" w:rsidDel="009069F1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  <w:highlight w:val="yellow"/>
                </w:rPr>
                <w:delText>6</w:delText>
              </w:r>
            </w:del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257" w:author="Zepie" w:date="2011-02-17T15:37:00Z"/>
                <w:rFonts w:asciiTheme="minorEastAsia" w:hAnsiTheme="minorEastAsia"/>
                <w:sz w:val="18"/>
                <w:szCs w:val="18"/>
              </w:rPr>
            </w:pPr>
            <w:del w:id="1258" w:author="Zepie" w:date="2011-02-17T15:37:00Z">
              <w:r w:rsidRPr="005071F4" w:rsidDel="009069F1">
                <w:rPr>
                  <w:rFonts w:asciiTheme="minorEastAsia" w:hAnsiTheme="minorEastAsia" w:cs="Universal-GreekwithMathPi" w:hint="eastAsia"/>
                  <w:kern w:val="0"/>
                  <w:sz w:val="18"/>
                  <w:szCs w:val="18"/>
                </w:rPr>
                <w:delText>&lt;</w:delText>
              </w:r>
              <w:r w:rsidRPr="005071F4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delText>0.005</w:delText>
              </w:r>
            </w:del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259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260" w:author="Zepie" w:date="2011-02-17T15:37:00Z"/>
                <w:rFonts w:asciiTheme="minorEastAsia" w:hAnsiTheme="minorEastAsia"/>
                <w:sz w:val="18"/>
                <w:szCs w:val="18"/>
              </w:rPr>
            </w:pPr>
            <w:del w:id="1261" w:author="Zepie" w:date="2011-02-17T15:37:00Z">
              <w:r w:rsidRPr="005071F4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delText>7</w:delText>
              </w:r>
              <w:r w:rsidRPr="005071F4" w:rsidDel="009069F1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delText>8</w:delText>
              </w:r>
            </w:del>
          </w:p>
        </w:tc>
        <w:tc>
          <w:tcPr>
            <w:tcW w:w="0" w:type="auto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262" w:author="Zepie" w:date="2011-02-17T15:37:00Z"/>
                <w:rFonts w:asciiTheme="minorEastAsia" w:hAnsiTheme="minorEastAsia"/>
                <w:sz w:val="18"/>
                <w:szCs w:val="18"/>
              </w:rPr>
            </w:pPr>
            <w:del w:id="1263" w:author="Zepie" w:date="2011-02-17T15:37:00Z">
              <w:r w:rsidRPr="00FD4C53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  <w:highlight w:val="yellow"/>
                </w:rPr>
                <w:delText>2</w:delText>
              </w:r>
              <w:r w:rsidRPr="00FD4C53" w:rsidDel="009069F1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  <w:highlight w:val="yellow"/>
                </w:rPr>
                <w:delText>3</w:delText>
              </w:r>
            </w:del>
          </w:p>
        </w:tc>
        <w:tc>
          <w:tcPr>
            <w:tcW w:w="0" w:type="auto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wordWrap/>
              <w:adjustRightInd w:val="0"/>
              <w:jc w:val="center"/>
              <w:cnfStyle w:val="000000000000"/>
              <w:rPr>
                <w:del w:id="1264" w:author="Zepie" w:date="2011-02-17T15:37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del w:id="1265" w:author="Zepie" w:date="2011-02-17T15:37:00Z">
              <w:r w:rsidRPr="005071F4" w:rsidDel="009069F1">
                <w:rPr>
                  <w:rFonts w:asciiTheme="minorEastAsia" w:hAnsiTheme="minorEastAsia" w:cs="Universal-GreekwithMathPi" w:hint="eastAsia"/>
                  <w:kern w:val="0"/>
                  <w:sz w:val="18"/>
                  <w:szCs w:val="18"/>
                </w:rPr>
                <w:delText>&lt;</w:delText>
              </w:r>
              <w:r w:rsidRPr="005071F4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delText>0.005</w:delText>
              </w:r>
            </w:del>
          </w:p>
        </w:tc>
      </w:tr>
      <w:tr w:rsidR="009069F1" w:rsidRPr="005071F4" w:rsidDel="009069F1" w:rsidTr="009F02ED">
        <w:trPr>
          <w:cnfStyle w:val="000000100000"/>
          <w:trHeight w:val="184"/>
          <w:del w:id="1266" w:author="Zepie" w:date="2011-02-17T15:37:00Z"/>
        </w:trPr>
        <w:tc>
          <w:tcPr>
            <w:cnfStyle w:val="001000000000"/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rPr>
                <w:del w:id="1267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268" w:author="Zepie" w:date="2011-02-17T15:37:00Z"/>
                <w:rFonts w:asciiTheme="minorEastAsia" w:hAnsiTheme="minorEastAsia"/>
                <w:sz w:val="18"/>
                <w:szCs w:val="18"/>
              </w:rPr>
            </w:pPr>
            <w:del w:id="1269" w:author="Zepie" w:date="2011-02-17T15:37:00Z">
              <w:r w:rsidRPr="005071F4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delText>ODI (%)</w:delText>
              </w:r>
            </w:del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270" w:author="Zepie" w:date="2011-02-17T15:37:00Z"/>
                <w:rFonts w:asciiTheme="minorEastAsia" w:hAnsiTheme="minorEastAsia"/>
                <w:sz w:val="18"/>
                <w:szCs w:val="18"/>
              </w:rPr>
            </w:pPr>
            <w:del w:id="1271" w:author="Zepie" w:date="2011-02-17T15:37:00Z">
              <w:r w:rsidRPr="005071F4" w:rsidDel="009069F1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delText>52</w:delText>
              </w:r>
            </w:del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272" w:author="Zepie" w:date="2011-02-17T15:37:00Z"/>
                <w:rFonts w:asciiTheme="minorEastAsia" w:hAnsiTheme="minorEastAsia"/>
                <w:sz w:val="18"/>
                <w:szCs w:val="18"/>
              </w:rPr>
            </w:pPr>
            <w:del w:id="1273" w:author="Zepie" w:date="2011-02-17T15:37:00Z">
              <w:r w:rsidRPr="00FD4C53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  <w:highlight w:val="yellow"/>
                </w:rPr>
                <w:delText>2</w:delText>
              </w:r>
              <w:r w:rsidRPr="00FD4C53" w:rsidDel="009069F1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  <w:highlight w:val="yellow"/>
                </w:rPr>
                <w:delText>1</w:delText>
              </w:r>
            </w:del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274" w:author="Zepie" w:date="2011-02-17T15:37:00Z"/>
                <w:rFonts w:asciiTheme="minorEastAsia" w:hAnsiTheme="minorEastAsia"/>
                <w:sz w:val="18"/>
                <w:szCs w:val="18"/>
              </w:rPr>
            </w:pPr>
            <w:del w:id="1275" w:author="Zepie" w:date="2011-02-17T15:37:00Z">
              <w:r w:rsidRPr="005071F4" w:rsidDel="009069F1">
                <w:rPr>
                  <w:rFonts w:asciiTheme="minorEastAsia" w:hAnsiTheme="minorEastAsia" w:cs="Universal-GreekwithMathPi" w:hint="eastAsia"/>
                  <w:kern w:val="0"/>
                  <w:sz w:val="18"/>
                  <w:szCs w:val="18"/>
                </w:rPr>
                <w:delText>&lt;</w:delText>
              </w:r>
              <w:r w:rsidRPr="005071F4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delText>0.005</w:delText>
              </w:r>
            </w:del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276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277" w:author="Zepie" w:date="2011-02-17T15:37:00Z"/>
                <w:rFonts w:asciiTheme="minorEastAsia" w:hAnsiTheme="minorEastAsia"/>
                <w:sz w:val="18"/>
                <w:szCs w:val="18"/>
              </w:rPr>
            </w:pPr>
            <w:del w:id="1278" w:author="Zepie" w:date="2011-02-17T15:37:00Z">
              <w:r w:rsidRPr="005071F4" w:rsidDel="009069F1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delText>48</w:delText>
              </w:r>
            </w:del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279" w:author="Zepie" w:date="2011-02-17T15:37:00Z"/>
                <w:rFonts w:asciiTheme="minorEastAsia" w:hAnsiTheme="minorEastAsia"/>
                <w:sz w:val="18"/>
                <w:szCs w:val="18"/>
              </w:rPr>
            </w:pPr>
            <w:del w:id="1280" w:author="Zepie" w:date="2011-02-17T15:37:00Z">
              <w:r w:rsidRPr="00FD4C53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  <w:highlight w:val="yellow"/>
                </w:rPr>
                <w:delText>2</w:delText>
              </w:r>
              <w:r w:rsidRPr="00FD4C53" w:rsidDel="009069F1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  <w:highlight w:val="yellow"/>
                </w:rPr>
                <w:delText>3</w:delText>
              </w:r>
            </w:del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281" w:author="Zepie" w:date="2011-02-17T15:37:00Z"/>
                <w:rFonts w:asciiTheme="minorEastAsia" w:hAnsiTheme="minorEastAsia"/>
                <w:sz w:val="18"/>
                <w:szCs w:val="18"/>
              </w:rPr>
            </w:pPr>
            <w:del w:id="1282" w:author="Zepie" w:date="2011-02-17T15:37:00Z">
              <w:r w:rsidRPr="005071F4" w:rsidDel="009069F1">
                <w:rPr>
                  <w:rFonts w:asciiTheme="minorEastAsia" w:hAnsiTheme="minorEastAsia" w:cs="Universal-GreekwithMathPi" w:hint="eastAsia"/>
                  <w:kern w:val="0"/>
                  <w:sz w:val="18"/>
                  <w:szCs w:val="18"/>
                </w:rPr>
                <w:delText>&lt;</w:delText>
              </w:r>
              <w:r w:rsidRPr="005071F4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delText>0.005</w:delText>
              </w:r>
            </w:del>
          </w:p>
        </w:tc>
      </w:tr>
      <w:tr w:rsidR="009069F1" w:rsidRPr="005071F4" w:rsidDel="009069F1" w:rsidTr="009F02ED">
        <w:trPr>
          <w:trHeight w:val="403"/>
          <w:del w:id="1283" w:author="Zepie" w:date="2011-02-17T15:37:00Z"/>
        </w:trPr>
        <w:tc>
          <w:tcPr>
            <w:cnfStyle w:val="001000000000"/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069F1">
            <w:pPr>
              <w:jc w:val="center"/>
              <w:rPr>
                <w:del w:id="1284" w:author="Zepie" w:date="2011-02-17T15:37:00Z"/>
                <w:rFonts w:asciiTheme="minorEastAsia" w:hAnsiTheme="minorEastAsia"/>
                <w:sz w:val="18"/>
                <w:szCs w:val="18"/>
              </w:rPr>
            </w:pPr>
            <w:del w:id="1285" w:author="Zepie" w:date="2011-02-17T15:37:00Z">
              <w:r w:rsidRPr="005071F4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delText>Kotryna V</w:delText>
              </w:r>
              <w:r w:rsidRPr="005071F4" w:rsidDel="009069F1">
                <w:rPr>
                  <w:rFonts w:asciiTheme="minorEastAsia" w:hAnsiTheme="minorEastAsia" w:hint="eastAsia"/>
                  <w:noProof/>
                  <w:sz w:val="18"/>
                  <w:szCs w:val="18"/>
                </w:rPr>
                <w:delText xml:space="preserve"> 등 </w:delText>
              </w:r>
              <w:r w:rsidR="0050794E" w:rsidRPr="005071F4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begin"/>
              </w:r>
              <w:r w:rsidR="00AF5C05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delInstrText xml:space="preserve"> ADDIN EN.CITE &lt;EndNote&gt;&lt;Cite&gt;&lt;Author&gt;Kotryna&lt;/Author&gt;&lt;Year&gt;2010 &lt;/Year&gt;&lt;RecNum&gt;11&lt;/RecNum&gt;&lt;DisplayText&gt;[22]&lt;/DisplayText&gt;&lt;record&gt;&lt;rec-number&gt;11&lt;/rec-number&gt;&lt;foreign-keys&gt;&lt;key app="EN" db-id="frxx5e2zswf5wyeww515dxzp9d5weda2ev2e"&gt;11&lt;/key&gt;&lt;/foreign-keys&gt;&lt;ref-type name="Journal Article"&gt;17&lt;/ref-type&gt;&lt;contributors&gt;&lt;authors&gt;&lt;author&gt;Veresciagina Kotryna &lt;/author&gt;&lt;author&gt;&lt;style face="normal" font="default" charset="129" size="100%"&gt;Spakauskas Bronius  &lt;/style&gt;&lt;/author&gt;&lt;author&gt;&lt;style face="normal" font="default" charset="129" size="100%"&gt;Ambrozaitis Vytautas Kazys&lt;/style&gt;&lt;/author&gt;&lt;/authors&gt;&lt;/contributors&gt;&lt;titles&gt;&lt;title&gt;Clinical outcomes of patients with lumbar disc herniation, selected for one-level open-discectomy and microdiscectomy&lt;/title&gt;&lt;secondary-title&gt;Eur Spine J &lt;/secondary-title&gt;&lt;/titles&gt;&lt;periodical&gt;&lt;full-title&gt;European Spine Journal&lt;/full-title&gt;&lt;abbr-1&gt;Eur. Spine J.&lt;/abbr-1&gt;&lt;abbr-2&gt;Eur Spine J&lt;/abbr-2&gt;&lt;/periodical&gt;&lt;pages&gt;&lt;style face="normal" font="default" size="100%"&gt;1450&lt;/style&gt;&lt;style face="normal" font="default" charset="136" size="100%"&gt;-1458&lt;/style&gt;&lt;/pages&gt;&lt;volume&gt;19&lt;/volume&gt;&lt;dates&gt;&lt;year&gt;2010 &lt;/year&gt;&lt;/dates&gt;&lt;urls&gt;&lt;/urls&gt;&lt;/record&gt;&lt;/Cite&gt;&lt;/EndNote&gt;</w:delInstrText>
              </w:r>
              <w:r w:rsidR="0050794E" w:rsidRPr="005071F4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separate"/>
              </w:r>
              <w:r w:rsidR="00AF5C05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delText>[</w:delText>
              </w:r>
            </w:del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HYPERLINK  \l "_ENREF_22" \o "Kotryna, 2010  #11" </w:instrText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del w:id="1286" w:author="Zepie" w:date="2011-02-17T15:37:00Z">
              <w:r w:rsidR="009069F1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delText>22</w:delText>
              </w:r>
            </w:del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  <w:del w:id="1287" w:author="Zepie" w:date="2011-02-17T15:37:00Z">
              <w:r w:rsidR="00AF5C05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delText>]</w:delText>
              </w:r>
              <w:r w:rsidR="0050794E" w:rsidRPr="005071F4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end"/>
              </w:r>
            </w:del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288" w:author="Zepie" w:date="2011-02-17T15:37:00Z"/>
                <w:rFonts w:asciiTheme="minorEastAsia" w:hAnsiTheme="minorEastAsia"/>
                <w:sz w:val="18"/>
                <w:szCs w:val="18"/>
              </w:rPr>
            </w:pPr>
            <w:del w:id="1289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호전 비율</w:delText>
              </w:r>
            </w:del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290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1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291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del w:id="1292" w:author="Zepie" w:date="2011-02-17T15:37:00Z">
              <w:r w:rsidRPr="005071F4" w:rsidDel="009069F1">
                <w:rPr>
                  <w:rFonts w:asciiTheme="minorEastAsia" w:hAnsiTheme="minorEastAsia" w:hint="eastAsia"/>
                  <w:b/>
                  <w:sz w:val="18"/>
                  <w:szCs w:val="18"/>
                </w:rPr>
                <w:delText>OD</w:delText>
              </w:r>
            </w:del>
          </w:p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293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del w:id="1294" w:author="Zepie" w:date="2011-02-17T15:37:00Z">
              <w:r w:rsidRPr="005071F4" w:rsidDel="009069F1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delText>(N = 50)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295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296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del w:id="1297" w:author="Zepie" w:date="2011-02-17T15:37:00Z">
              <w:r w:rsidRPr="005071F4" w:rsidDel="009069F1">
                <w:rPr>
                  <w:rFonts w:asciiTheme="minorEastAsia" w:hAnsiTheme="minorEastAsia" w:hint="eastAsia"/>
                  <w:b/>
                  <w:sz w:val="18"/>
                  <w:szCs w:val="18"/>
                </w:rPr>
                <w:delText>MED</w:delText>
              </w:r>
            </w:del>
          </w:p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298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del w:id="1299" w:author="Zepie" w:date="2011-02-17T15:37:00Z">
              <w:r w:rsidRPr="005071F4" w:rsidDel="009069F1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delText>(N = 50)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300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</w:tr>
      <w:tr w:rsidR="009069F1" w:rsidRPr="005071F4" w:rsidDel="009069F1" w:rsidTr="009F02ED">
        <w:trPr>
          <w:cnfStyle w:val="000000100000"/>
          <w:trHeight w:val="403"/>
          <w:del w:id="1301" w:author="Zepie" w:date="2011-02-17T15:37:00Z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rPr>
                <w:del w:id="1302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303" w:author="Zepie" w:date="2011-02-17T15:37:00Z"/>
                <w:rFonts w:asciiTheme="minorEastAsia" w:hAnsiTheme="minorEastAsia"/>
                <w:sz w:val="18"/>
                <w:szCs w:val="18"/>
              </w:rPr>
            </w:pPr>
            <w:del w:id="1304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SF-36</w:delText>
              </w:r>
            </w:del>
          </w:p>
        </w:tc>
        <w:tc>
          <w:tcPr>
            <w:tcW w:w="14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305" w:author="Zepie" w:date="2011-02-17T15:37:00Z"/>
                <w:rFonts w:asciiTheme="minorEastAsia" w:hAnsiTheme="minorEastAsia"/>
                <w:sz w:val="18"/>
                <w:szCs w:val="18"/>
              </w:rPr>
            </w:pPr>
            <w:del w:id="1306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PHC</w:delText>
              </w:r>
            </w:del>
          </w:p>
        </w:tc>
        <w:tc>
          <w:tcPr>
            <w:tcW w:w="214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307" w:author="Zepie" w:date="2011-02-17T15:37:00Z"/>
                <w:rFonts w:asciiTheme="minorEastAsia" w:hAnsiTheme="minorEastAsia"/>
                <w:sz w:val="18"/>
                <w:szCs w:val="18"/>
              </w:rPr>
            </w:pPr>
            <w:del w:id="1308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50%</w:delText>
              </w:r>
            </w:del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309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310" w:author="Zepie" w:date="2011-02-17T15:37:00Z"/>
                <w:rFonts w:asciiTheme="minorEastAsia" w:hAnsiTheme="minorEastAsia"/>
                <w:sz w:val="18"/>
                <w:szCs w:val="18"/>
              </w:rPr>
            </w:pPr>
            <w:del w:id="1311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53%</w:delText>
              </w:r>
            </w:del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312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</w:tr>
      <w:tr w:rsidR="009069F1" w:rsidRPr="005071F4" w:rsidDel="009069F1" w:rsidTr="009F02ED">
        <w:trPr>
          <w:trHeight w:val="45"/>
          <w:del w:id="1313" w:author="Zepie" w:date="2011-02-17T15:37:00Z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rPr>
                <w:del w:id="1314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vMerge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315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316" w:author="Zepie" w:date="2011-02-17T15:37:00Z"/>
                <w:rFonts w:asciiTheme="minorEastAsia" w:hAnsiTheme="minorEastAsia"/>
                <w:sz w:val="18"/>
                <w:szCs w:val="18"/>
              </w:rPr>
            </w:pPr>
            <w:del w:id="1317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MHC</w:delText>
              </w:r>
            </w:del>
          </w:p>
        </w:tc>
        <w:tc>
          <w:tcPr>
            <w:tcW w:w="2148" w:type="dxa"/>
            <w:gridSpan w:val="2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318" w:author="Zepie" w:date="2011-02-17T15:37:00Z"/>
                <w:rFonts w:asciiTheme="minorEastAsia" w:hAnsiTheme="minorEastAsia"/>
                <w:sz w:val="18"/>
                <w:szCs w:val="18"/>
              </w:rPr>
            </w:pPr>
            <w:del w:id="1319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28.4%</w:delText>
              </w:r>
            </w:del>
          </w:p>
        </w:tc>
        <w:tc>
          <w:tcPr>
            <w:tcW w:w="0" w:type="auto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320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321" w:author="Zepie" w:date="2011-02-17T15:37:00Z"/>
                <w:rFonts w:asciiTheme="minorEastAsia" w:hAnsiTheme="minorEastAsia"/>
                <w:sz w:val="18"/>
                <w:szCs w:val="18"/>
              </w:rPr>
            </w:pPr>
            <w:del w:id="1322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30.2%</w:delText>
              </w:r>
            </w:del>
          </w:p>
        </w:tc>
        <w:tc>
          <w:tcPr>
            <w:tcW w:w="0" w:type="auto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323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</w:tr>
      <w:tr w:rsidR="009069F1" w:rsidRPr="005071F4" w:rsidDel="009069F1" w:rsidTr="009F02ED">
        <w:trPr>
          <w:cnfStyle w:val="000000100000"/>
          <w:trHeight w:val="40"/>
          <w:del w:id="1324" w:author="Zepie" w:date="2011-02-17T15:37:00Z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rPr>
                <w:del w:id="1325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326" w:author="Zepie" w:date="2011-02-17T15:37:00Z"/>
                <w:rFonts w:asciiTheme="minorEastAsia" w:hAnsiTheme="minorEastAsia"/>
                <w:sz w:val="18"/>
                <w:szCs w:val="18"/>
              </w:rPr>
            </w:pPr>
            <w:del w:id="1327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ODI</w:delText>
              </w:r>
            </w:del>
          </w:p>
        </w:tc>
        <w:tc>
          <w:tcPr>
            <w:tcW w:w="1479" w:type="dxa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328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148" w:type="dxa"/>
            <w:gridSpan w:val="2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329" w:author="Zepie" w:date="2011-02-17T15:37:00Z"/>
                <w:rFonts w:asciiTheme="minorEastAsia" w:hAnsiTheme="minorEastAsia"/>
                <w:sz w:val="18"/>
                <w:szCs w:val="18"/>
              </w:rPr>
            </w:pPr>
            <w:del w:id="1330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62%</w:delText>
              </w:r>
            </w:del>
          </w:p>
        </w:tc>
        <w:tc>
          <w:tcPr>
            <w:tcW w:w="0" w:type="auto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331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332" w:author="Zepie" w:date="2011-02-17T15:37:00Z"/>
                <w:rFonts w:asciiTheme="minorEastAsia" w:hAnsiTheme="minorEastAsia"/>
                <w:sz w:val="18"/>
                <w:szCs w:val="18"/>
              </w:rPr>
            </w:pPr>
            <w:del w:id="1333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65%</w:delText>
              </w:r>
            </w:del>
          </w:p>
        </w:tc>
        <w:tc>
          <w:tcPr>
            <w:tcW w:w="0" w:type="auto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334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</w:tr>
      <w:tr w:rsidR="009069F1" w:rsidRPr="005071F4" w:rsidDel="009069F1" w:rsidTr="009F02ED">
        <w:trPr>
          <w:trHeight w:val="40"/>
          <w:del w:id="1335" w:author="Zepie" w:date="2011-02-17T15:37:00Z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rPr>
                <w:del w:id="1336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vMerge w:val="restart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337" w:author="Zepie" w:date="2011-02-17T15:37:00Z"/>
                <w:rFonts w:asciiTheme="minorEastAsia" w:hAnsiTheme="minorEastAsia"/>
                <w:sz w:val="18"/>
                <w:szCs w:val="18"/>
              </w:rPr>
            </w:pPr>
            <w:del w:id="1338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VAS</w:delText>
              </w:r>
            </w:del>
          </w:p>
        </w:tc>
        <w:tc>
          <w:tcPr>
            <w:tcW w:w="1479" w:type="dxa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339" w:author="Zepie" w:date="2011-02-17T15:37:00Z"/>
                <w:rFonts w:asciiTheme="minorEastAsia" w:hAnsiTheme="minorEastAsia"/>
                <w:sz w:val="18"/>
                <w:szCs w:val="18"/>
              </w:rPr>
            </w:pPr>
            <w:del w:id="1340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허리</w:delText>
              </w:r>
            </w:del>
          </w:p>
        </w:tc>
        <w:tc>
          <w:tcPr>
            <w:tcW w:w="2148" w:type="dxa"/>
            <w:gridSpan w:val="2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341" w:author="Zepie" w:date="2011-02-17T15:37:00Z"/>
                <w:rFonts w:asciiTheme="minorEastAsia" w:hAnsiTheme="minorEastAsia"/>
                <w:sz w:val="18"/>
                <w:szCs w:val="18"/>
              </w:rPr>
            </w:pPr>
            <w:del w:id="1342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50.2%</w:delText>
              </w:r>
            </w:del>
          </w:p>
        </w:tc>
        <w:tc>
          <w:tcPr>
            <w:tcW w:w="0" w:type="auto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343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344" w:author="Zepie" w:date="2011-02-17T15:37:00Z"/>
                <w:rFonts w:asciiTheme="minorEastAsia" w:hAnsiTheme="minorEastAsia"/>
                <w:sz w:val="18"/>
                <w:szCs w:val="18"/>
              </w:rPr>
            </w:pPr>
            <w:del w:id="1345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60.9%</w:delText>
              </w:r>
            </w:del>
          </w:p>
        </w:tc>
        <w:tc>
          <w:tcPr>
            <w:tcW w:w="0" w:type="auto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346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</w:tr>
      <w:tr w:rsidR="009069F1" w:rsidRPr="005071F4" w:rsidDel="009069F1" w:rsidTr="009F02ED">
        <w:trPr>
          <w:cnfStyle w:val="000000100000"/>
          <w:trHeight w:val="40"/>
          <w:del w:id="1347" w:author="Zepie" w:date="2011-02-17T15:37:00Z"/>
        </w:trPr>
        <w:tc>
          <w:tcPr>
            <w:cnfStyle w:val="001000000000"/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rPr>
                <w:del w:id="1348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349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350" w:author="Zepie" w:date="2011-02-17T15:37:00Z"/>
                <w:rFonts w:asciiTheme="minorEastAsia" w:hAnsiTheme="minorEastAsia"/>
                <w:sz w:val="18"/>
                <w:szCs w:val="18"/>
              </w:rPr>
            </w:pPr>
            <w:del w:id="1351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하지</w:delText>
              </w:r>
            </w:del>
          </w:p>
        </w:tc>
        <w:tc>
          <w:tcPr>
            <w:tcW w:w="214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352" w:author="Zepie" w:date="2011-02-17T15:37:00Z"/>
                <w:rFonts w:asciiTheme="minorEastAsia" w:hAnsiTheme="minorEastAsia"/>
                <w:sz w:val="18"/>
                <w:szCs w:val="18"/>
              </w:rPr>
            </w:pPr>
            <w:del w:id="1353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68.8%</w:delText>
              </w:r>
            </w:del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354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355" w:author="Zepie" w:date="2011-02-17T15:37:00Z"/>
                <w:rFonts w:asciiTheme="minorEastAsia" w:hAnsiTheme="minorEastAsia"/>
                <w:sz w:val="18"/>
                <w:szCs w:val="18"/>
              </w:rPr>
            </w:pPr>
            <w:del w:id="1356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74%</w:delText>
              </w:r>
            </w:del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357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</w:tr>
      <w:tr w:rsidR="009069F1" w:rsidRPr="005071F4" w:rsidDel="009069F1" w:rsidTr="009F02ED">
        <w:trPr>
          <w:trHeight w:val="40"/>
          <w:del w:id="1358" w:author="Zepie" w:date="2011-02-17T15:37:00Z"/>
        </w:trPr>
        <w:tc>
          <w:tcPr>
            <w:cnfStyle w:val="001000000000"/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069F1">
            <w:pPr>
              <w:jc w:val="center"/>
              <w:rPr>
                <w:del w:id="1359" w:author="Zepie" w:date="2011-02-17T15:37:00Z"/>
                <w:rFonts w:asciiTheme="minorEastAsia" w:hAnsiTheme="minorEastAsia"/>
                <w:sz w:val="18"/>
                <w:szCs w:val="18"/>
              </w:rPr>
            </w:pPr>
            <w:del w:id="1360" w:author="Zepie" w:date="2011-02-17T15:37:00Z">
              <w:r w:rsidRPr="005071F4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delText>Sebastian R</w:delText>
              </w:r>
              <w:r w:rsidRPr="005071F4" w:rsidDel="009069F1">
                <w:rPr>
                  <w:rFonts w:asciiTheme="minorEastAsia" w:hAnsiTheme="minorEastAsia" w:hint="eastAsia"/>
                  <w:noProof/>
                  <w:sz w:val="18"/>
                  <w:szCs w:val="18"/>
                </w:rPr>
                <w:delText xml:space="preserve"> 등 </w:delText>
              </w:r>
              <w:r w:rsidR="0050794E" w:rsidRPr="005071F4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begin"/>
              </w:r>
              <w:r w:rsidR="00AF5C05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delInstrText xml:space="preserve"> ADDIN EN.CITE &lt;EndNote&gt;&lt;Cite&gt;&lt;Author&gt;Sebastian&lt;/Author&gt;&lt;Year&gt;2008 &lt;/Year&gt;&lt;RecNum&gt;58&lt;/RecNum&gt;&lt;DisplayText&gt;[21]&lt;/DisplayText&gt;&lt;record&gt;&lt;rec-number&gt;58&lt;/rec-number&gt;&lt;foreign-keys&gt;&lt;key app="EN" db-id="99zrxrfa45z5vuefern5ap0la90xx9rzt0xr"&gt;58&lt;/key&gt;&lt;/foreign-keys&gt;&lt;ref-type name="Journal Article"&gt;17&lt;/ref-type&gt;&lt;contributors&gt;&lt;authors&gt;&lt;author&gt;Ruetten Sebastian &lt;/author&gt;&lt;author&gt;Komp Martin &lt;/author&gt;&lt;author&gt;Merk Harry&lt;/author&gt;&lt;author&gt;&lt;style face="normal" font="default" charset="129" size="100%"&gt;Godolia&lt;/style&gt;&lt;style face="normal" font="default" size="100%"&gt;s &lt;/style&gt;&lt;style face="normal" font="default" charset="129" size="100%"&gt;Georgios &lt;/style&gt;&lt;/author&gt;&lt;/authors&gt;&lt;/contributors&gt;&lt;titles&gt;&lt;title&gt;Full-Endoscopic Interlaminar and Transforaminal Lumbar Discectomy Versus Conventional Microsurgical Technique&amp;#xD;A Prospective, Randomized, Controlled Study&lt;/title&gt;&lt;secondary-title&gt;SPINE&lt;/secondary-title&gt;&lt;/titles&gt;&lt;periodical&gt;&lt;full-title&gt;Spine&lt;/full-title&gt;&lt;/periodical&gt;&lt;pages&gt;&lt;style face="normal" font="default" size="100%"&gt;931&lt;/style&gt;&lt;style face="normal" font="default" charset="136" size="100%"&gt;-939&lt;/style&gt;&lt;/pages&gt;&lt;volume&gt;33&lt;/volume&gt;&lt;number&gt;9&lt;/number&gt;&lt;dates&gt;&lt;year&gt;2008 &lt;/year&gt;&lt;/dates&gt;&lt;urls&gt;&lt;/urls&gt;&lt;/record&gt;&lt;/Cite&gt;&lt;/EndNote&gt;</w:delInstrText>
              </w:r>
              <w:r w:rsidR="0050794E" w:rsidRPr="005071F4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separate"/>
              </w:r>
              <w:r w:rsidR="00AF5C05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delText>[</w:delText>
              </w:r>
            </w:del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HYPERLINK  \l "_ENREF_21" \o "Sebastian, 2008  #58" </w:instrText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del w:id="1361" w:author="Zepie" w:date="2011-02-17T15:37:00Z">
              <w:r w:rsidR="009069F1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delText>21</w:delText>
              </w:r>
            </w:del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  <w:del w:id="1362" w:author="Zepie" w:date="2011-02-17T15:37:00Z">
              <w:r w:rsidR="00AF5C05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delText>]</w:delText>
              </w:r>
              <w:r w:rsidR="0050794E" w:rsidRPr="005071F4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end"/>
              </w:r>
            </w:del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363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364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1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365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del w:id="1366" w:author="Zepie" w:date="2011-02-17T15:37:00Z">
              <w:r w:rsidRPr="005071F4" w:rsidDel="009069F1">
                <w:rPr>
                  <w:rFonts w:asciiTheme="minorEastAsia" w:hAnsiTheme="minorEastAsia" w:hint="eastAsia"/>
                  <w:b/>
                  <w:sz w:val="18"/>
                  <w:szCs w:val="18"/>
                </w:rPr>
                <w:delText>OD</w:delText>
              </w:r>
            </w:del>
          </w:p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367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del w:id="1368" w:author="Zepie" w:date="2011-02-17T15:37:00Z">
              <w:r w:rsidRPr="005071F4" w:rsidDel="009069F1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delText>(N = 87)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369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370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del w:id="1371" w:author="Zepie" w:date="2011-02-17T15:37:00Z">
              <w:r w:rsidRPr="005071F4" w:rsidDel="009069F1">
                <w:rPr>
                  <w:rFonts w:asciiTheme="minorEastAsia" w:hAnsiTheme="minorEastAsia" w:hint="eastAsia"/>
                  <w:b/>
                  <w:sz w:val="18"/>
                  <w:szCs w:val="18"/>
                </w:rPr>
                <w:delText>MED</w:delText>
              </w:r>
            </w:del>
          </w:p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372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del w:id="1373" w:author="Zepie" w:date="2011-02-17T15:37:00Z">
              <w:r w:rsidRPr="005071F4" w:rsidDel="009069F1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delText>(N = 91)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374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</w:tr>
      <w:tr w:rsidR="00510629" w:rsidRPr="005071F4" w:rsidDel="009069F1" w:rsidTr="009F02ED">
        <w:trPr>
          <w:cnfStyle w:val="000000100000"/>
          <w:trHeight w:val="40"/>
          <w:del w:id="1375" w:author="Zepie" w:date="2011-02-17T15:37:00Z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rPr>
                <w:del w:id="1376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64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377" w:author="Zepie" w:date="2011-02-17T15:37:00Z"/>
                <w:rFonts w:asciiTheme="minorEastAsia" w:hAnsiTheme="minorEastAsia"/>
                <w:sz w:val="18"/>
                <w:szCs w:val="18"/>
              </w:rPr>
            </w:pPr>
            <w:del w:id="1378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2년 후 통증 없음</w:delText>
              </w:r>
            </w:del>
          </w:p>
        </w:tc>
        <w:tc>
          <w:tcPr>
            <w:tcW w:w="214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379" w:author="Zepie" w:date="2011-02-17T15:37:00Z"/>
                <w:rFonts w:asciiTheme="minorEastAsia" w:hAnsiTheme="minorEastAsia"/>
                <w:sz w:val="18"/>
                <w:szCs w:val="18"/>
              </w:rPr>
            </w:pPr>
            <w:del w:id="1380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79</w:delText>
              </w:r>
            </w:del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381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382" w:author="Zepie" w:date="2011-02-17T15:37:00Z"/>
                <w:rFonts w:asciiTheme="minorEastAsia" w:hAnsiTheme="minorEastAsia"/>
                <w:sz w:val="18"/>
                <w:szCs w:val="18"/>
              </w:rPr>
            </w:pPr>
            <w:del w:id="1383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85</w:delText>
              </w:r>
            </w:del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384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</w:tr>
      <w:tr w:rsidR="009069F1" w:rsidRPr="005071F4" w:rsidDel="009069F1" w:rsidTr="009F02ED">
        <w:trPr>
          <w:trHeight w:val="40"/>
          <w:del w:id="1385" w:author="Zepie" w:date="2011-02-17T15:37:00Z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rPr>
                <w:del w:id="1386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vMerge w:val="restart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387" w:author="Zepie" w:date="2011-02-17T15:37:00Z"/>
                <w:rFonts w:asciiTheme="minorEastAsia" w:hAnsiTheme="minorEastAsia"/>
                <w:sz w:val="18"/>
                <w:szCs w:val="18"/>
              </w:rPr>
            </w:pPr>
            <w:del w:id="1388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NASS</w:delText>
              </w:r>
            </w:del>
          </w:p>
        </w:tc>
        <w:tc>
          <w:tcPr>
            <w:tcW w:w="1479" w:type="dxa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389" w:author="Zepie" w:date="2011-02-17T15:37:00Z"/>
                <w:rFonts w:asciiTheme="minorEastAsia" w:hAnsiTheme="minorEastAsia"/>
                <w:sz w:val="18"/>
                <w:szCs w:val="18"/>
              </w:rPr>
            </w:pPr>
            <w:del w:id="1390" w:author="Zepie" w:date="2011-02-17T15:37:00Z">
              <w:r w:rsidRPr="005071F4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delText>Preoperative</w:delText>
              </w:r>
            </w:del>
          </w:p>
        </w:tc>
        <w:tc>
          <w:tcPr>
            <w:tcW w:w="2148" w:type="dxa"/>
            <w:gridSpan w:val="2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391" w:author="Zepie" w:date="2011-02-17T15:37:00Z"/>
                <w:rFonts w:asciiTheme="minorEastAsia" w:hAnsiTheme="minorEastAsia"/>
                <w:sz w:val="18"/>
                <w:szCs w:val="18"/>
              </w:rPr>
            </w:pPr>
            <w:del w:id="1392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4.2</w:delText>
              </w:r>
            </w:del>
          </w:p>
        </w:tc>
        <w:tc>
          <w:tcPr>
            <w:tcW w:w="0" w:type="auto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393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394" w:author="Zepie" w:date="2011-02-17T15:37:00Z"/>
                <w:rFonts w:asciiTheme="minorEastAsia" w:hAnsiTheme="minorEastAsia"/>
                <w:sz w:val="18"/>
                <w:szCs w:val="18"/>
              </w:rPr>
            </w:pPr>
            <w:del w:id="1395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4.6</w:delText>
              </w:r>
            </w:del>
          </w:p>
        </w:tc>
        <w:tc>
          <w:tcPr>
            <w:tcW w:w="0" w:type="auto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396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</w:tr>
      <w:tr w:rsidR="009069F1" w:rsidRPr="005071F4" w:rsidDel="009069F1" w:rsidTr="009F02ED">
        <w:trPr>
          <w:cnfStyle w:val="000000100000"/>
          <w:trHeight w:val="40"/>
          <w:del w:id="1397" w:author="Zepie" w:date="2011-02-17T15:37:00Z"/>
        </w:trPr>
        <w:tc>
          <w:tcPr>
            <w:cnfStyle w:val="001000000000"/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rPr>
                <w:del w:id="1398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399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400" w:author="Zepie" w:date="2011-02-17T15:37:00Z"/>
                <w:rFonts w:asciiTheme="minorEastAsia" w:hAnsiTheme="minorEastAsia"/>
                <w:sz w:val="18"/>
                <w:szCs w:val="18"/>
              </w:rPr>
            </w:pPr>
            <w:del w:id="1401" w:author="Zepie" w:date="2011-02-17T15:37:00Z">
              <w:r w:rsidRPr="005071F4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delText>Postoperative</w:delText>
              </w:r>
            </w:del>
          </w:p>
        </w:tc>
        <w:tc>
          <w:tcPr>
            <w:tcW w:w="214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402" w:author="Zepie" w:date="2011-02-17T15:37:00Z"/>
                <w:rFonts w:asciiTheme="minorEastAsia" w:hAnsiTheme="minorEastAsia"/>
                <w:sz w:val="18"/>
                <w:szCs w:val="18"/>
              </w:rPr>
            </w:pPr>
            <w:del w:id="1403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2.3</w:delText>
              </w:r>
            </w:del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404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405" w:author="Zepie" w:date="2011-02-17T15:37:00Z"/>
                <w:rFonts w:asciiTheme="minorEastAsia" w:hAnsiTheme="minorEastAsia"/>
                <w:sz w:val="18"/>
                <w:szCs w:val="18"/>
              </w:rPr>
            </w:pPr>
            <w:del w:id="1406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2.1</w:delText>
              </w:r>
            </w:del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407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</w:tr>
      <w:tr w:rsidR="009069F1" w:rsidRPr="005071F4" w:rsidDel="009069F1" w:rsidTr="009F02ED">
        <w:trPr>
          <w:trHeight w:val="40"/>
          <w:del w:id="1408" w:author="Zepie" w:date="2011-02-17T15:37:00Z"/>
        </w:trPr>
        <w:tc>
          <w:tcPr>
            <w:cnfStyle w:val="001000000000"/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069F1">
            <w:pPr>
              <w:jc w:val="center"/>
              <w:rPr>
                <w:del w:id="1409" w:author="Zepie" w:date="2011-02-17T15:37:00Z"/>
                <w:rFonts w:asciiTheme="minorEastAsia" w:hAnsiTheme="minorEastAsia"/>
                <w:sz w:val="18"/>
                <w:szCs w:val="18"/>
              </w:rPr>
            </w:pPr>
            <w:del w:id="1410" w:author="Zepie" w:date="2011-02-17T15:37:00Z">
              <w:r w:rsidRPr="005071F4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delText>Jin KM</w:delText>
              </w:r>
              <w:r w:rsidRPr="005071F4" w:rsidDel="009069F1">
                <w:rPr>
                  <w:rFonts w:asciiTheme="minorEastAsia" w:hAnsiTheme="minorEastAsia" w:hint="eastAsia"/>
                  <w:noProof/>
                  <w:sz w:val="18"/>
                  <w:szCs w:val="18"/>
                </w:rPr>
                <w:delText xml:space="preserve"> 등 </w:delText>
              </w:r>
              <w:r w:rsidR="0050794E" w:rsidRPr="005071F4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begin"/>
              </w:r>
              <w:r w:rsidR="00AF5C05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delInstrText xml:space="preserve"> ADDIN EN.CITE &lt;EndNote&gt;&lt;Cite&gt;&lt;Author&gt;Jin&lt;/Author&gt;&lt;Year&gt;2007&lt;/Year&gt;&lt;RecNum&gt;59&lt;/RecNum&gt;&lt;DisplayText&gt;[19]&lt;/DisplayText&gt;&lt;record&gt;&lt;rec-number&gt;59&lt;/rec-number&gt;&lt;foreign-keys&gt;&lt;key app="EN" db-id="99zrxrfa45z5vuefern5ap0la90xx9rzt0xr"&gt;59&lt;/key&gt;&lt;/foreign-keys&gt;&lt;ref-type name="Journal Article"&gt;17&lt;/ref-type&gt;&lt;contributors&gt;&lt;authors&gt;&lt;author&gt;Kim Myung Jin&lt;/author&gt;&lt;author&gt;Lee Sun Ho&lt;/author&gt;&lt;author&gt;Jung Eul Soo&lt;/author&gt;&lt;author&gt;Son Byong Gil&lt;/author&gt;&lt;author&gt;Choi Eun Seok&lt;/author&gt;&lt;author&gt;Shin Jong Hyun&lt;/author&gt;&lt;author&gt;Sung Joo Kyung&lt;/author&gt;&lt;author&gt;Chi Yong Chul&lt;/author&gt;&lt;/authors&gt;&lt;/contributors&gt;&lt;titles&gt;&lt;title&gt;Targeted percutaneous transforaminal endoscopic diskectomy in 295 patients: comparison with results of microscopic diskectomy&lt;/title&gt;&lt;secondary-title&gt;Surgical Neurology&lt;/secondary-title&gt;&lt;/titles&gt;&lt;periodical&gt;&lt;full-title&gt;Surgical Neurology&lt;/full-title&gt;&lt;/periodical&gt;&lt;pages&gt;&lt;style face="normal" font="default" size="100%"&gt;623&lt;/style&gt;&lt;style face="normal" font="default" charset="136" size="100%"&gt;- 631&lt;/style&gt;&lt;/pages&gt;&lt;volume&gt;68&lt;/volume&gt;&lt;dates&gt;&lt;year&gt;2007&lt;/year&gt;&lt;/dates&gt;&lt;urls&gt;&lt;/urls&gt;&lt;/record&gt;&lt;/Cite&gt;&lt;/EndNote&gt;</w:delInstrText>
              </w:r>
              <w:r w:rsidR="0050794E" w:rsidRPr="005071F4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separate"/>
              </w:r>
              <w:r w:rsidR="00AF5C05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delText>[</w:delText>
              </w:r>
            </w:del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HYPERLINK  \l "_ENREF_19" \o "Jin, 2007 #59" </w:instrText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del w:id="1411" w:author="Zepie" w:date="2011-02-17T15:37:00Z">
              <w:r w:rsidR="009069F1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delText>19</w:delText>
              </w:r>
            </w:del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  <w:del w:id="1412" w:author="Zepie" w:date="2011-02-17T15:37:00Z">
              <w:r w:rsidR="00AF5C05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delText>]</w:delText>
              </w:r>
              <w:r w:rsidR="0050794E" w:rsidRPr="005071F4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end"/>
              </w:r>
            </w:del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413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414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21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415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del w:id="1416" w:author="Zepie" w:date="2011-02-17T15:37:00Z">
              <w:r w:rsidRPr="005071F4" w:rsidDel="009069F1">
                <w:rPr>
                  <w:rFonts w:asciiTheme="minorEastAsia" w:hAnsiTheme="minorEastAsia" w:hint="eastAsia"/>
                  <w:b/>
                  <w:sz w:val="18"/>
                  <w:szCs w:val="18"/>
                </w:rPr>
                <w:delText>OD</w:delText>
              </w:r>
            </w:del>
          </w:p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417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del w:id="1418" w:author="Zepie" w:date="2011-02-17T15:37:00Z">
              <w:r w:rsidRPr="005071F4" w:rsidDel="009069F1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delText>(N = 607)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419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420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del w:id="1421" w:author="Zepie" w:date="2011-02-17T15:37:00Z">
              <w:r w:rsidRPr="005071F4" w:rsidDel="009069F1">
                <w:rPr>
                  <w:rFonts w:asciiTheme="minorEastAsia" w:hAnsiTheme="minorEastAsia" w:hint="eastAsia"/>
                  <w:b/>
                  <w:sz w:val="18"/>
                  <w:szCs w:val="18"/>
                </w:rPr>
                <w:delText>MED</w:delText>
              </w:r>
            </w:del>
          </w:p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422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del w:id="1423" w:author="Zepie" w:date="2011-02-17T15:37:00Z">
              <w:r w:rsidRPr="005071F4" w:rsidDel="009069F1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delText>(N = 295)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424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del w:id="1425" w:author="Zepie" w:date="2011-02-17T15:37:00Z">
              <w:r w:rsidRPr="005071F4" w:rsidDel="009069F1">
                <w:rPr>
                  <w:rFonts w:asciiTheme="minorEastAsia" w:hAnsiTheme="minorEastAsia" w:hint="eastAsia"/>
                  <w:b/>
                  <w:sz w:val="18"/>
                  <w:szCs w:val="18"/>
                </w:rPr>
                <w:delText>P</w:delText>
              </w:r>
            </w:del>
          </w:p>
        </w:tc>
      </w:tr>
      <w:tr w:rsidR="009069F1" w:rsidRPr="005071F4" w:rsidDel="009069F1" w:rsidTr="009F02ED">
        <w:trPr>
          <w:cnfStyle w:val="000000100000"/>
          <w:trHeight w:val="36"/>
          <w:del w:id="1426" w:author="Zepie" w:date="2011-02-17T15:37:00Z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rPr>
                <w:del w:id="1427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wordWrap/>
              <w:adjustRightInd w:val="0"/>
              <w:jc w:val="center"/>
              <w:cnfStyle w:val="000000100000"/>
              <w:rPr>
                <w:del w:id="1428" w:author="Zepie" w:date="2011-02-17T15:37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del w:id="1429" w:author="Zepie" w:date="2011-02-17T15:37:00Z">
              <w:r w:rsidRPr="005071F4" w:rsidDel="009069F1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delText>MacNab criteria</w:delText>
              </w:r>
            </w:del>
          </w:p>
        </w:tc>
        <w:tc>
          <w:tcPr>
            <w:tcW w:w="147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wordWrap/>
              <w:adjustRightInd w:val="0"/>
              <w:jc w:val="center"/>
              <w:cnfStyle w:val="000000100000"/>
              <w:rPr>
                <w:del w:id="1430" w:author="Zepie" w:date="2011-02-17T15:37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del w:id="1431" w:author="Zepie" w:date="2011-02-17T15:37:00Z">
              <w:r w:rsidRPr="005071F4" w:rsidDel="009069F1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delText>Excellent (cases)</w:delText>
              </w:r>
            </w:del>
          </w:p>
        </w:tc>
        <w:tc>
          <w:tcPr>
            <w:tcW w:w="214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wordWrap/>
              <w:adjustRightInd w:val="0"/>
              <w:jc w:val="center"/>
              <w:cnfStyle w:val="000000100000"/>
              <w:rPr>
                <w:del w:id="1432" w:author="Zepie" w:date="2011-02-17T15:37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del w:id="1433" w:author="Zepie" w:date="2011-02-17T15:37:00Z">
              <w:r w:rsidRPr="005071F4" w:rsidDel="009069F1">
                <w:rPr>
                  <w:rFonts w:asciiTheme="minorEastAsia" w:hAnsiTheme="minorEastAsia" w:cs="Univers-Condensed" w:hint="eastAsia"/>
                  <w:bCs/>
                  <w:kern w:val="0"/>
                  <w:sz w:val="18"/>
                  <w:szCs w:val="18"/>
                </w:rPr>
                <w:delText>290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434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435" w:author="Zepie" w:date="2011-02-17T15:37:00Z"/>
                <w:rFonts w:asciiTheme="minorEastAsia" w:hAnsiTheme="minorEastAsia"/>
                <w:sz w:val="18"/>
                <w:szCs w:val="18"/>
              </w:rPr>
            </w:pPr>
            <w:del w:id="1436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140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437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</w:tr>
      <w:tr w:rsidR="009069F1" w:rsidRPr="005071F4" w:rsidDel="009069F1" w:rsidTr="009F02ED">
        <w:trPr>
          <w:trHeight w:val="31"/>
          <w:del w:id="1438" w:author="Zepie" w:date="2011-02-17T15:37:00Z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rPr>
                <w:del w:id="1439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vMerge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wordWrap/>
              <w:adjustRightInd w:val="0"/>
              <w:jc w:val="center"/>
              <w:cnfStyle w:val="000000000000"/>
              <w:rPr>
                <w:del w:id="1440" w:author="Zepie" w:date="2011-02-17T15:37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wordWrap/>
              <w:adjustRightInd w:val="0"/>
              <w:jc w:val="center"/>
              <w:cnfStyle w:val="000000000000"/>
              <w:rPr>
                <w:del w:id="1441" w:author="Zepie" w:date="2011-02-17T15:37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del w:id="1442" w:author="Zepie" w:date="2011-02-17T15:37:00Z">
              <w:r w:rsidRPr="005071F4" w:rsidDel="009069F1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delText>Good</w:delText>
              </w:r>
            </w:del>
          </w:p>
        </w:tc>
        <w:tc>
          <w:tcPr>
            <w:tcW w:w="2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wordWrap/>
              <w:adjustRightInd w:val="0"/>
              <w:jc w:val="center"/>
              <w:cnfStyle w:val="000000000000"/>
              <w:rPr>
                <w:del w:id="1443" w:author="Zepie" w:date="2011-02-17T15:37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del w:id="1444" w:author="Zepie" w:date="2011-02-17T15:37:00Z">
              <w:r w:rsidRPr="005071F4" w:rsidDel="009069F1">
                <w:rPr>
                  <w:rFonts w:asciiTheme="minorEastAsia" w:hAnsiTheme="minorEastAsia" w:cs="Univers-Condensed" w:hint="eastAsia"/>
                  <w:bCs/>
                  <w:kern w:val="0"/>
                  <w:sz w:val="18"/>
                  <w:szCs w:val="18"/>
                </w:rPr>
                <w:delText>226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445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446" w:author="Zepie" w:date="2011-02-17T15:37:00Z"/>
                <w:rFonts w:asciiTheme="minorEastAsia" w:hAnsiTheme="minorEastAsia"/>
                <w:sz w:val="18"/>
                <w:szCs w:val="18"/>
              </w:rPr>
            </w:pPr>
            <w:del w:id="1447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110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448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</w:tr>
      <w:tr w:rsidR="009069F1" w:rsidRPr="005071F4" w:rsidDel="009069F1" w:rsidTr="009F02ED">
        <w:trPr>
          <w:cnfStyle w:val="000000100000"/>
          <w:trHeight w:val="31"/>
          <w:del w:id="1449" w:author="Zepie" w:date="2011-02-17T15:37:00Z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rPr>
                <w:del w:id="1450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vMerge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451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452" w:author="Zepie" w:date="2011-02-17T15:37:00Z"/>
                <w:rFonts w:asciiTheme="minorEastAsia" w:hAnsiTheme="minorEastAsia"/>
                <w:sz w:val="18"/>
                <w:szCs w:val="18"/>
              </w:rPr>
            </w:pPr>
            <w:del w:id="1453" w:author="Zepie" w:date="2011-02-17T15:37:00Z">
              <w:r w:rsidRPr="005071F4" w:rsidDel="009069F1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delText>Fair</w:delText>
              </w:r>
            </w:del>
          </w:p>
        </w:tc>
        <w:tc>
          <w:tcPr>
            <w:tcW w:w="2148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454" w:author="Zepie" w:date="2011-02-17T15:37:00Z"/>
                <w:rFonts w:asciiTheme="minorEastAsia" w:hAnsiTheme="minorEastAsia"/>
                <w:sz w:val="18"/>
                <w:szCs w:val="18"/>
              </w:rPr>
            </w:pPr>
            <w:del w:id="1455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51</w:delText>
              </w:r>
            </w:del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456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457" w:author="Zepie" w:date="2011-02-17T15:37:00Z"/>
                <w:rFonts w:asciiTheme="minorEastAsia" w:hAnsiTheme="minorEastAsia"/>
                <w:sz w:val="18"/>
                <w:szCs w:val="18"/>
              </w:rPr>
            </w:pPr>
            <w:del w:id="1458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29</w:delText>
              </w:r>
            </w:del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459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</w:tr>
      <w:tr w:rsidR="009069F1" w:rsidRPr="005071F4" w:rsidDel="009069F1" w:rsidTr="009F02ED">
        <w:trPr>
          <w:trHeight w:val="31"/>
          <w:del w:id="1460" w:author="Zepie" w:date="2011-02-17T15:37:00Z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rPr>
                <w:del w:id="1461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462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463" w:author="Zepie" w:date="2011-02-17T15:37:00Z"/>
                <w:rFonts w:asciiTheme="minorEastAsia" w:hAnsiTheme="minorEastAsia"/>
                <w:sz w:val="18"/>
                <w:szCs w:val="18"/>
              </w:rPr>
            </w:pPr>
            <w:del w:id="1464" w:author="Zepie" w:date="2011-02-17T15:37:00Z">
              <w:r w:rsidRPr="005071F4" w:rsidDel="009069F1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delText>Poor</w:delText>
              </w:r>
            </w:del>
          </w:p>
        </w:tc>
        <w:tc>
          <w:tcPr>
            <w:tcW w:w="2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465" w:author="Zepie" w:date="2011-02-17T15:37:00Z"/>
                <w:rFonts w:asciiTheme="minorEastAsia" w:hAnsiTheme="minorEastAsia"/>
                <w:sz w:val="18"/>
                <w:szCs w:val="18"/>
              </w:rPr>
            </w:pPr>
            <w:del w:id="1466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40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467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468" w:author="Zepie" w:date="2011-02-17T15:37:00Z"/>
                <w:rFonts w:asciiTheme="minorEastAsia" w:hAnsiTheme="minorEastAsia"/>
                <w:sz w:val="18"/>
                <w:szCs w:val="18"/>
              </w:rPr>
            </w:pPr>
            <w:del w:id="1469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16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470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</w:tr>
      <w:tr w:rsidR="009069F1" w:rsidRPr="005071F4" w:rsidDel="009069F1" w:rsidTr="009F02ED">
        <w:trPr>
          <w:cnfStyle w:val="000000100000"/>
          <w:trHeight w:val="31"/>
          <w:del w:id="1471" w:author="Zepie" w:date="2011-02-17T15:37:00Z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rPr>
                <w:del w:id="1472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473" w:author="Zepie" w:date="2011-02-17T15:37:00Z"/>
                <w:rFonts w:asciiTheme="minorEastAsia" w:hAnsiTheme="minorEastAsia"/>
                <w:sz w:val="18"/>
                <w:szCs w:val="18"/>
              </w:rPr>
            </w:pPr>
            <w:del w:id="1474" w:author="Zepie" w:date="2011-02-17T15:37:00Z">
              <w:r w:rsidRPr="005071F4" w:rsidDel="009069F1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delText>Success rate</w:delText>
              </w:r>
            </w:del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wordWrap/>
              <w:adjustRightInd w:val="0"/>
              <w:jc w:val="center"/>
              <w:cnfStyle w:val="000000100000"/>
              <w:rPr>
                <w:del w:id="1475" w:author="Zepie" w:date="2011-02-17T15:37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wordWrap/>
              <w:adjustRightInd w:val="0"/>
              <w:jc w:val="center"/>
              <w:cnfStyle w:val="000000100000"/>
              <w:rPr>
                <w:del w:id="1476" w:author="Zepie" w:date="2011-02-17T15:37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del w:id="1477" w:author="Zepie" w:date="2011-02-17T15:37:00Z">
              <w:r w:rsidRPr="005071F4" w:rsidDel="009069F1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delText>84.7</w:delText>
              </w:r>
            </w:del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478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479" w:author="Zepie" w:date="2011-02-17T15:37:00Z"/>
                <w:rFonts w:asciiTheme="minorEastAsia" w:hAnsiTheme="minorEastAsia"/>
                <w:sz w:val="18"/>
                <w:szCs w:val="18"/>
              </w:rPr>
            </w:pPr>
            <w:del w:id="1480" w:author="Zepie" w:date="2011-02-17T15:37:00Z">
              <w:r w:rsidRPr="005071F4" w:rsidDel="009069F1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delText>85.0</w:delText>
              </w:r>
            </w:del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481" w:author="Zepie" w:date="2011-02-17T15:37:00Z"/>
                <w:rFonts w:asciiTheme="minorEastAsia" w:hAnsiTheme="minorEastAsia"/>
                <w:sz w:val="18"/>
                <w:szCs w:val="18"/>
              </w:rPr>
            </w:pPr>
            <w:del w:id="1482" w:author="Zepie" w:date="2011-02-17T15:37:00Z">
              <w:r w:rsidRPr="005071F4" w:rsidDel="009069F1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delText>NS</w:delText>
              </w:r>
            </w:del>
          </w:p>
        </w:tc>
      </w:tr>
      <w:tr w:rsidR="009069F1" w:rsidRPr="005071F4" w:rsidDel="009069F1" w:rsidTr="009F02ED">
        <w:trPr>
          <w:trHeight w:val="31"/>
          <w:del w:id="1483" w:author="Zepie" w:date="2011-02-17T15:37:00Z"/>
        </w:trPr>
        <w:tc>
          <w:tcPr>
            <w:cnfStyle w:val="001000000000"/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rPr>
                <w:del w:id="1484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485" w:author="Zepie" w:date="2011-02-17T15:37:00Z"/>
                <w:rFonts w:asciiTheme="minorEastAsia" w:hAnsiTheme="minorEastAsia"/>
                <w:sz w:val="18"/>
                <w:szCs w:val="18"/>
              </w:rPr>
            </w:pPr>
            <w:del w:id="1486" w:author="Zepie" w:date="2011-02-17T15:37:00Z">
              <w:r w:rsidRPr="005071F4" w:rsidDel="009069F1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delText>No. of poor outcome (%)</w:delText>
              </w:r>
            </w:del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wordWrap/>
              <w:adjustRightInd w:val="0"/>
              <w:jc w:val="center"/>
              <w:cnfStyle w:val="000000000000"/>
              <w:rPr>
                <w:del w:id="1487" w:author="Zepie" w:date="2011-02-17T15:37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wordWrap/>
              <w:adjustRightInd w:val="0"/>
              <w:jc w:val="center"/>
              <w:cnfStyle w:val="000000000000"/>
              <w:rPr>
                <w:del w:id="1488" w:author="Zepie" w:date="2011-02-17T15:37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del w:id="1489" w:author="Zepie" w:date="2011-02-17T15:37:00Z">
              <w:r w:rsidRPr="005071F4" w:rsidDel="009069F1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delText>45 (15.3)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490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491" w:author="Zepie" w:date="2011-02-17T15:37:00Z"/>
                <w:rFonts w:asciiTheme="minorEastAsia" w:hAnsiTheme="minorEastAsia"/>
                <w:sz w:val="18"/>
                <w:szCs w:val="18"/>
              </w:rPr>
            </w:pPr>
            <w:del w:id="1492" w:author="Zepie" w:date="2011-02-17T15:37:00Z">
              <w:r w:rsidRPr="005071F4" w:rsidDel="009069F1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delText>91 (15.0)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493" w:author="Zepie" w:date="2011-02-17T15:37:00Z"/>
                <w:rFonts w:asciiTheme="minorEastAsia" w:hAnsiTheme="minorEastAsia"/>
                <w:sz w:val="18"/>
                <w:szCs w:val="18"/>
              </w:rPr>
            </w:pPr>
            <w:del w:id="1494" w:author="Zepie" w:date="2011-02-17T15:37:00Z">
              <w:r w:rsidRPr="005071F4" w:rsidDel="009069F1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delText>NS</w:delText>
              </w:r>
            </w:del>
          </w:p>
        </w:tc>
      </w:tr>
      <w:tr w:rsidR="00510629" w:rsidRPr="005071F4" w:rsidDel="009069F1" w:rsidTr="009F02ED">
        <w:trPr>
          <w:cnfStyle w:val="000000100000"/>
          <w:trHeight w:val="31"/>
          <w:del w:id="1495" w:author="Zepie" w:date="2011-02-17T15:37:00Z"/>
        </w:trPr>
        <w:tc>
          <w:tcPr>
            <w:cnfStyle w:val="001000000000"/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069F1">
            <w:pPr>
              <w:jc w:val="center"/>
              <w:rPr>
                <w:del w:id="1496" w:author="Zepie" w:date="2011-02-17T15:37:00Z"/>
                <w:rFonts w:asciiTheme="minorEastAsia" w:hAnsiTheme="minorEastAsia"/>
                <w:sz w:val="18"/>
                <w:szCs w:val="18"/>
              </w:rPr>
            </w:pPr>
            <w:del w:id="1497" w:author="Zepie" w:date="2011-02-17T15:37:00Z">
              <w:r w:rsidRPr="005071F4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delText>Orlando R</w:delText>
              </w:r>
              <w:r w:rsidRPr="005071F4" w:rsidDel="009069F1">
                <w:rPr>
                  <w:rFonts w:asciiTheme="minorEastAsia" w:hAnsiTheme="minorEastAsia" w:hint="eastAsia"/>
                  <w:noProof/>
                  <w:sz w:val="18"/>
                  <w:szCs w:val="18"/>
                </w:rPr>
                <w:delText xml:space="preserve"> 등 </w:delText>
              </w:r>
              <w:r w:rsidR="0050794E" w:rsidRPr="005071F4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begin"/>
              </w:r>
              <w:r w:rsidR="00AF5C05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delInstrText xml:space="preserve"> ADDIN EN.CITE &lt;EndNote&gt;&lt;Cite&gt;&lt;Author&gt;Orlando&lt;/Author&gt;&lt;Year&gt;2007&lt;/Year&gt;&lt;RecNum&gt;15&lt;/RecNum&gt;&lt;DisplayText&gt;[20]&lt;/DisplayText&gt;&lt;record&gt;&lt;rec-number&gt;15&lt;/rec-number&gt;&lt;foreign-keys&gt;&lt;key app="EN" db-id="frxx5e2zswf5wyeww515dxzp9d5weda2ev2e"&gt;15&lt;/key&gt;&lt;/foreign-keys&gt;&lt;ref-type name="Journal Article"&gt;17&lt;/ref-type&gt;&lt;contributors&gt;&lt;authors&gt;&lt;author&gt;Righesso Orlando&lt;/author&gt;&lt;author&gt;Falavigna Asdrubal&lt;/author&gt;&lt;author&gt;Avanzi Osmar&lt;/author&gt;&lt;/authors&gt;&lt;/contributors&gt;&lt;titles&gt;&lt;title&gt;Comparison of Open Discectomy With Microendoscopic Discectomy in Lumbar Disc Herniations : Results of A Randomized Controlled Trial&lt;/title&gt;&lt;secondary-title&gt;Neurosurgery &lt;/secondary-title&gt;&lt;/titles&gt;&lt;periodical&gt;&lt;full-title&gt;Neurosurgery&lt;/full-title&gt;&lt;abbr-1&gt;Neurosurgery&lt;/abbr-1&gt;&lt;abbr-2&gt;Neurosurgery&lt;/abbr-2&gt;&lt;/periodical&gt;&lt;pages&gt;&lt;style face="normal" font="default" size="100%"&gt;545&lt;/style&gt;&lt;style face="normal" font="default" charset="136" size="100%"&gt;-549&lt;/style&gt;&lt;/pages&gt;&lt;volume&gt;61&lt;/volume&gt;&lt;dates&gt;&lt;year&gt;&lt;style face="normal" font="default" charset="136" size="100%"&gt;2007&lt;/style&gt;&lt;/year&gt;&lt;/dates&gt;&lt;urls&gt;&lt;/urls&gt;&lt;/record&gt;&lt;/Cite&gt;&lt;/EndNote&gt;</w:delInstrText>
              </w:r>
              <w:r w:rsidR="0050794E" w:rsidRPr="005071F4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separate"/>
              </w:r>
              <w:r w:rsidR="00AF5C05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delText>[</w:delText>
              </w:r>
            </w:del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HYPERLINK  \l "_ENREF_20" \o "Orlando, 2007 #15" </w:instrText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del w:id="1498" w:author="Zepie" w:date="2011-02-17T15:37:00Z">
              <w:r w:rsidR="009069F1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delText>20</w:delText>
              </w:r>
            </w:del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  <w:del w:id="1499" w:author="Zepie" w:date="2011-02-17T15:37:00Z">
              <w:r w:rsidR="00AF5C05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delText>]</w:delText>
              </w:r>
              <w:r w:rsidR="0050794E" w:rsidRPr="005071F4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end"/>
              </w:r>
            </w:del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500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62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wordWrap/>
              <w:adjustRightInd w:val="0"/>
              <w:jc w:val="center"/>
              <w:cnfStyle w:val="000000100000"/>
              <w:rPr>
                <w:del w:id="1501" w:author="Zepie" w:date="2011-02-17T15:37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del w:id="1502" w:author="Zepie" w:date="2011-02-17T15:37:00Z">
              <w:r w:rsidRPr="005071F4" w:rsidDel="009069F1">
                <w:rPr>
                  <w:rFonts w:asciiTheme="minorEastAsia" w:hAnsiTheme="minorEastAsia" w:cs="Univers-Condensed" w:hint="eastAsia"/>
                  <w:b/>
                  <w:bCs/>
                  <w:kern w:val="0"/>
                  <w:sz w:val="18"/>
                  <w:szCs w:val="18"/>
                </w:rPr>
                <w:delText>OD</w:delText>
              </w:r>
            </w:del>
          </w:p>
          <w:p w:rsidR="00510629" w:rsidRPr="005071F4" w:rsidDel="009069F1" w:rsidRDefault="00510629" w:rsidP="009F02ED">
            <w:pPr>
              <w:wordWrap/>
              <w:adjustRightInd w:val="0"/>
              <w:jc w:val="center"/>
              <w:cnfStyle w:val="000000100000"/>
              <w:rPr>
                <w:del w:id="1503" w:author="Zepie" w:date="2011-02-17T15:37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del w:id="1504" w:author="Zepie" w:date="2011-02-17T15:37:00Z">
              <w:r w:rsidRPr="005071F4" w:rsidDel="009069F1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delText>(N = 19)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505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506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del w:id="1507" w:author="Zepie" w:date="2011-02-17T15:37:00Z">
              <w:r w:rsidRPr="005071F4" w:rsidDel="009069F1">
                <w:rPr>
                  <w:rFonts w:asciiTheme="minorEastAsia" w:hAnsiTheme="minorEastAsia" w:hint="eastAsia"/>
                  <w:b/>
                  <w:sz w:val="18"/>
                  <w:szCs w:val="18"/>
                </w:rPr>
                <w:delText>MED</w:delText>
              </w:r>
            </w:del>
          </w:p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508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del w:id="1509" w:author="Zepie" w:date="2011-02-17T15:37:00Z">
              <w:r w:rsidRPr="005071F4" w:rsidDel="009069F1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delText>(N = 21)</w:delText>
              </w:r>
            </w:del>
          </w:p>
        </w:tc>
      </w:tr>
      <w:tr w:rsidR="009069F1" w:rsidRPr="005071F4" w:rsidDel="009069F1" w:rsidTr="009F02ED">
        <w:trPr>
          <w:trHeight w:val="31"/>
          <w:del w:id="1510" w:author="Zepie" w:date="2011-02-17T15:37:00Z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rPr>
                <w:del w:id="1511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512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513" w:author="Zepie" w:date="2011-02-17T15:37:00Z"/>
                <w:rFonts w:asciiTheme="minorEastAsia" w:hAnsiTheme="minorEastAsia"/>
                <w:sz w:val="18"/>
                <w:szCs w:val="18"/>
              </w:rPr>
            </w:pPr>
            <w:del w:id="1514" w:author="Zepie" w:date="2011-02-17T15:37:00Z">
              <w:r w:rsidRPr="005071F4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delText>Preoperative</w:delText>
              </w:r>
            </w:del>
          </w:p>
        </w:tc>
        <w:tc>
          <w:tcPr>
            <w:tcW w:w="2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515" w:author="Zepie" w:date="2011-02-17T15:37:00Z"/>
                <w:rFonts w:asciiTheme="minorEastAsia" w:hAnsiTheme="minorEastAsia"/>
                <w:sz w:val="18"/>
                <w:szCs w:val="18"/>
              </w:rPr>
            </w:pPr>
            <w:del w:id="1516" w:author="Zepie" w:date="2011-02-17T15:37:00Z">
              <w:r w:rsidRPr="005071F4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delText>Postoperative</w:delText>
              </w:r>
              <w:r w:rsidRPr="005071F4" w:rsidDel="009069F1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delText xml:space="preserve"> (24 mo)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517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518" w:author="Zepie" w:date="2011-02-17T15:37:00Z"/>
                <w:rFonts w:asciiTheme="minorEastAsia" w:hAnsiTheme="minorEastAsia"/>
                <w:sz w:val="18"/>
                <w:szCs w:val="18"/>
              </w:rPr>
            </w:pPr>
            <w:del w:id="1519" w:author="Zepie" w:date="2011-02-17T15:37:00Z">
              <w:r w:rsidRPr="005071F4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delText>Preoperative</w:delText>
              </w:r>
            </w:del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wordWrap/>
              <w:adjustRightInd w:val="0"/>
              <w:jc w:val="center"/>
              <w:cnfStyle w:val="000000000000"/>
              <w:rPr>
                <w:del w:id="1520" w:author="Zepie" w:date="2011-02-17T15:37:00Z"/>
                <w:rFonts w:asciiTheme="minorEastAsia" w:hAnsiTheme="minorEastAsia" w:cs="Univers-CondensedOblique"/>
                <w:i/>
                <w:iCs/>
                <w:kern w:val="0"/>
                <w:sz w:val="18"/>
                <w:szCs w:val="18"/>
              </w:rPr>
            </w:pPr>
            <w:del w:id="1521" w:author="Zepie" w:date="2011-02-17T15:37:00Z">
              <w:r w:rsidRPr="005071F4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delText>Postoperative</w:delText>
              </w:r>
              <w:r w:rsidRPr="005071F4" w:rsidDel="009069F1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delText>(24 mo)</w:delText>
              </w:r>
            </w:del>
          </w:p>
        </w:tc>
      </w:tr>
      <w:tr w:rsidR="009069F1" w:rsidRPr="005071F4" w:rsidDel="009069F1" w:rsidTr="009F02ED">
        <w:trPr>
          <w:cnfStyle w:val="000000100000"/>
          <w:trHeight w:val="31"/>
          <w:del w:id="1522" w:author="Zepie" w:date="2011-02-17T15:37:00Z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rPr>
                <w:del w:id="1523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524" w:author="Zepie" w:date="2011-02-17T15:37:00Z"/>
                <w:rFonts w:asciiTheme="minorEastAsia" w:hAnsiTheme="minorEastAsia"/>
                <w:sz w:val="18"/>
                <w:szCs w:val="18"/>
              </w:rPr>
            </w:pPr>
            <w:del w:id="1525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VAS</w:delText>
              </w:r>
            </w:del>
          </w:p>
        </w:tc>
        <w:tc>
          <w:tcPr>
            <w:tcW w:w="147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526" w:author="Zepie" w:date="2011-02-17T15:37:00Z"/>
                <w:rFonts w:asciiTheme="minorEastAsia" w:hAnsiTheme="minorEastAsia"/>
                <w:sz w:val="18"/>
                <w:szCs w:val="18"/>
              </w:rPr>
            </w:pPr>
            <w:del w:id="1527" w:author="Zepie" w:date="2011-02-17T15:37:00Z">
              <w:r w:rsidRPr="005071F4" w:rsidDel="009069F1">
                <w:rPr>
                  <w:rFonts w:asciiTheme="minorEastAsia" w:hAnsiTheme="minorEastAsia" w:cs="Optima"/>
                  <w:kern w:val="0"/>
                  <w:sz w:val="18"/>
                  <w:szCs w:val="18"/>
                </w:rPr>
                <w:delText>9 (7–10)</w:delText>
              </w:r>
            </w:del>
          </w:p>
        </w:tc>
        <w:tc>
          <w:tcPr>
            <w:tcW w:w="214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528" w:author="Zepie" w:date="2011-02-17T15:37:00Z"/>
                <w:rFonts w:asciiTheme="minorEastAsia" w:hAnsiTheme="minorEastAsia"/>
                <w:sz w:val="18"/>
                <w:szCs w:val="18"/>
              </w:rPr>
            </w:pPr>
            <w:del w:id="1529" w:author="Zepie" w:date="2011-02-17T15:37:00Z">
              <w:r w:rsidRPr="00FD4C53" w:rsidDel="009069F1">
                <w:rPr>
                  <w:rFonts w:asciiTheme="minorEastAsia" w:hAnsiTheme="minorEastAsia" w:cs="Optima"/>
                  <w:kern w:val="0"/>
                  <w:sz w:val="18"/>
                  <w:szCs w:val="18"/>
                  <w:highlight w:val="yellow"/>
                </w:rPr>
                <w:delText>0</w:delText>
              </w:r>
              <w:r w:rsidRPr="005071F4" w:rsidDel="009069F1">
                <w:rPr>
                  <w:rFonts w:asciiTheme="minorEastAsia" w:hAnsiTheme="minorEastAsia" w:cs="Optima"/>
                  <w:kern w:val="0"/>
                  <w:sz w:val="18"/>
                  <w:szCs w:val="18"/>
                </w:rPr>
                <w:delText xml:space="preserve"> (0–6)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530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531" w:author="Zepie" w:date="2011-02-17T15:37:00Z"/>
                <w:rFonts w:asciiTheme="minorEastAsia" w:hAnsiTheme="minorEastAsia"/>
                <w:sz w:val="18"/>
                <w:szCs w:val="18"/>
              </w:rPr>
            </w:pPr>
            <w:del w:id="1532" w:author="Zepie" w:date="2011-02-17T15:37:00Z">
              <w:r w:rsidRPr="005071F4" w:rsidDel="009069F1">
                <w:rPr>
                  <w:rFonts w:asciiTheme="minorEastAsia" w:hAnsiTheme="minorEastAsia" w:cs="Optima"/>
                  <w:kern w:val="0"/>
                  <w:sz w:val="18"/>
                  <w:szCs w:val="18"/>
                </w:rPr>
                <w:delText>7.9 (6–10)</w:delText>
              </w:r>
            </w:del>
          </w:p>
        </w:tc>
        <w:tc>
          <w:tcPr>
            <w:tcW w:w="0" w:type="auto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/>
              <w:rPr>
                <w:del w:id="1533" w:author="Zepie" w:date="2011-02-17T15:37:00Z"/>
                <w:rFonts w:asciiTheme="minorEastAsia" w:hAnsiTheme="minorEastAsia"/>
                <w:sz w:val="18"/>
                <w:szCs w:val="18"/>
              </w:rPr>
            </w:pPr>
            <w:del w:id="1534" w:author="Zepie" w:date="2011-02-17T15:37:00Z">
              <w:r w:rsidRPr="00FD4C53" w:rsidDel="009069F1">
                <w:rPr>
                  <w:rFonts w:asciiTheme="minorEastAsia" w:hAnsiTheme="minorEastAsia" w:cs="Optima"/>
                  <w:kern w:val="0"/>
                  <w:sz w:val="18"/>
                  <w:szCs w:val="18"/>
                  <w:highlight w:val="yellow"/>
                </w:rPr>
                <w:delText>1</w:delText>
              </w:r>
              <w:r w:rsidRPr="005071F4" w:rsidDel="009069F1">
                <w:rPr>
                  <w:rFonts w:asciiTheme="minorEastAsia" w:hAnsiTheme="minorEastAsia" w:cs="Optima"/>
                  <w:kern w:val="0"/>
                  <w:sz w:val="18"/>
                  <w:szCs w:val="18"/>
                </w:rPr>
                <w:delText xml:space="preserve"> (0–3)</w:delText>
              </w:r>
            </w:del>
          </w:p>
        </w:tc>
      </w:tr>
      <w:tr w:rsidR="009069F1" w:rsidRPr="005071F4" w:rsidDel="009069F1" w:rsidTr="009F02ED">
        <w:trPr>
          <w:trHeight w:val="31"/>
          <w:del w:id="1535" w:author="Zepie" w:date="2011-02-17T15:37:00Z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rPr>
                <w:del w:id="1536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537" w:author="Zepie" w:date="2011-02-17T15:37:00Z"/>
                <w:rFonts w:asciiTheme="minorEastAsia" w:hAnsiTheme="minorEastAsia"/>
                <w:sz w:val="18"/>
                <w:szCs w:val="18"/>
              </w:rPr>
            </w:pPr>
            <w:del w:id="1538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ODI</w:delText>
              </w:r>
            </w:del>
          </w:p>
        </w:tc>
        <w:tc>
          <w:tcPr>
            <w:tcW w:w="147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539" w:author="Zepie" w:date="2011-02-17T15:37:00Z"/>
                <w:rFonts w:asciiTheme="minorEastAsia" w:hAnsiTheme="minorEastAsia"/>
                <w:sz w:val="18"/>
                <w:szCs w:val="18"/>
              </w:rPr>
            </w:pPr>
            <w:del w:id="1540" w:author="Zepie" w:date="2011-02-17T15:37:00Z">
              <w:r w:rsidRPr="005071F4" w:rsidDel="009069F1">
                <w:rPr>
                  <w:rFonts w:asciiTheme="minorEastAsia" w:hAnsiTheme="minorEastAsia" w:cs="Optima"/>
                  <w:kern w:val="0"/>
                  <w:sz w:val="18"/>
                  <w:szCs w:val="18"/>
                </w:rPr>
                <w:delText>50 (22–96)</w:delText>
              </w:r>
            </w:del>
          </w:p>
        </w:tc>
        <w:tc>
          <w:tcPr>
            <w:tcW w:w="214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541" w:author="Zepie" w:date="2011-02-17T15:37:00Z"/>
                <w:rFonts w:asciiTheme="minorEastAsia" w:hAnsiTheme="minorEastAsia"/>
                <w:sz w:val="18"/>
                <w:szCs w:val="18"/>
              </w:rPr>
            </w:pPr>
            <w:del w:id="1542" w:author="Zepie" w:date="2011-02-17T15:37:00Z">
              <w:r w:rsidRPr="00FD4C53" w:rsidDel="009069F1">
                <w:rPr>
                  <w:rFonts w:asciiTheme="minorEastAsia" w:hAnsiTheme="minorEastAsia" w:cs="Optima"/>
                  <w:kern w:val="0"/>
                  <w:sz w:val="18"/>
                  <w:szCs w:val="18"/>
                  <w:highlight w:val="yellow"/>
                </w:rPr>
                <w:delText>10</w:delText>
              </w:r>
              <w:r w:rsidRPr="005071F4" w:rsidDel="009069F1">
                <w:rPr>
                  <w:rFonts w:asciiTheme="minorEastAsia" w:hAnsiTheme="minorEastAsia" w:cs="Optima"/>
                  <w:kern w:val="0"/>
                  <w:sz w:val="18"/>
                  <w:szCs w:val="18"/>
                </w:rPr>
                <w:delText xml:space="preserve"> (0–30)</w:delText>
              </w:r>
            </w:del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543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544" w:author="Zepie" w:date="2011-02-17T15:37:00Z"/>
                <w:rFonts w:asciiTheme="minorEastAsia" w:hAnsiTheme="minorEastAsia"/>
                <w:sz w:val="18"/>
                <w:szCs w:val="18"/>
              </w:rPr>
            </w:pPr>
            <w:del w:id="1545" w:author="Zepie" w:date="2011-02-17T15:37:00Z">
              <w:r w:rsidRPr="005071F4" w:rsidDel="009069F1">
                <w:rPr>
                  <w:rFonts w:asciiTheme="minorEastAsia" w:hAnsiTheme="minorEastAsia" w:cs="Optima"/>
                  <w:kern w:val="0"/>
                  <w:sz w:val="18"/>
                  <w:szCs w:val="18"/>
                </w:rPr>
                <w:delText>54 (28–100)</w:delText>
              </w:r>
            </w:del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/>
              <w:rPr>
                <w:del w:id="1546" w:author="Zepie" w:date="2011-02-17T15:37:00Z"/>
                <w:rFonts w:asciiTheme="minorEastAsia" w:hAnsiTheme="minorEastAsia"/>
                <w:sz w:val="18"/>
                <w:szCs w:val="18"/>
              </w:rPr>
            </w:pPr>
            <w:del w:id="1547" w:author="Zepie" w:date="2011-02-17T15:37:00Z">
              <w:r w:rsidRPr="00FD4C53" w:rsidDel="009069F1">
                <w:rPr>
                  <w:rFonts w:asciiTheme="minorEastAsia" w:hAnsiTheme="minorEastAsia" w:cs="Optima"/>
                  <w:kern w:val="0"/>
                  <w:sz w:val="18"/>
                  <w:szCs w:val="18"/>
                  <w:highlight w:val="yellow"/>
                </w:rPr>
                <w:delText>10</w:delText>
              </w:r>
              <w:r w:rsidRPr="005071F4" w:rsidDel="009069F1">
                <w:rPr>
                  <w:rFonts w:asciiTheme="minorEastAsia" w:hAnsiTheme="minorEastAsia" w:cs="Optima"/>
                  <w:kern w:val="0"/>
                  <w:sz w:val="18"/>
                  <w:szCs w:val="18"/>
                </w:rPr>
                <w:delText xml:space="preserve"> (0–22)</w:delText>
              </w:r>
            </w:del>
          </w:p>
        </w:tc>
      </w:tr>
    </w:tbl>
    <w:p w:rsidR="00510629" w:rsidRDefault="00510629" w:rsidP="00510629">
      <w:pPr>
        <w:wordWrap/>
        <w:adjustRightInd w:val="0"/>
        <w:jc w:val="left"/>
        <w:rPr>
          <w:rFonts w:asciiTheme="minorEastAsia" w:hAnsiTheme="minorEastAsia" w:cs="AdvTT5843c571"/>
          <w:kern w:val="0"/>
          <w:sz w:val="16"/>
          <w:szCs w:val="16"/>
        </w:rPr>
      </w:pPr>
      <w:r w:rsidRPr="009D43D3">
        <w:rPr>
          <w:rFonts w:asciiTheme="minorEastAsia" w:hAnsiTheme="minorEastAsia" w:cs="Optima"/>
          <w:kern w:val="0"/>
          <w:sz w:val="16"/>
          <w:szCs w:val="16"/>
        </w:rPr>
        <w:t>VAS, Visual Analogue</w:t>
      </w:r>
      <w:r w:rsidRPr="009D43D3">
        <w:rPr>
          <w:rFonts w:asciiTheme="minorEastAsia" w:hAnsiTheme="minorEastAsia" w:cs="Optima" w:hint="eastAsia"/>
          <w:kern w:val="0"/>
          <w:sz w:val="16"/>
          <w:szCs w:val="16"/>
        </w:rPr>
        <w:t xml:space="preserve"> </w:t>
      </w:r>
      <w:r w:rsidRPr="009D43D3">
        <w:rPr>
          <w:rFonts w:asciiTheme="minorEastAsia" w:hAnsiTheme="minorEastAsia" w:cs="Optima"/>
          <w:kern w:val="0"/>
          <w:sz w:val="16"/>
          <w:szCs w:val="16"/>
        </w:rPr>
        <w:t>Scale</w:t>
      </w:r>
      <w:r w:rsidRPr="009D43D3">
        <w:rPr>
          <w:rFonts w:asciiTheme="minorEastAsia" w:hAnsiTheme="minorEastAsia" w:cs="Optima" w:hint="eastAsia"/>
          <w:kern w:val="0"/>
          <w:sz w:val="16"/>
          <w:szCs w:val="16"/>
        </w:rPr>
        <w:t xml:space="preserve">; ODI, </w:t>
      </w:r>
      <w:proofErr w:type="spellStart"/>
      <w:r w:rsidRPr="009D43D3">
        <w:rPr>
          <w:rFonts w:asciiTheme="minorEastAsia" w:hAnsiTheme="minorEastAsia" w:cs="Sabon-Roman"/>
          <w:kern w:val="0"/>
          <w:sz w:val="16"/>
          <w:szCs w:val="16"/>
        </w:rPr>
        <w:t>Oswestry</w:t>
      </w:r>
      <w:proofErr w:type="spellEnd"/>
      <w:r w:rsidRPr="009D43D3">
        <w:rPr>
          <w:rFonts w:asciiTheme="minorEastAsia" w:hAnsiTheme="minorEastAsia" w:cs="Sabon-Roman"/>
          <w:kern w:val="0"/>
          <w:sz w:val="16"/>
          <w:szCs w:val="16"/>
        </w:rPr>
        <w:t xml:space="preserve"> Low-Back Pain Disability</w:t>
      </w:r>
      <w:r w:rsidRPr="009D43D3">
        <w:rPr>
          <w:rFonts w:asciiTheme="minorEastAsia" w:hAnsiTheme="minorEastAsia" w:cs="Sabon-Roman" w:hint="eastAsia"/>
          <w:kern w:val="0"/>
          <w:sz w:val="16"/>
          <w:szCs w:val="16"/>
        </w:rPr>
        <w:t xml:space="preserve"> </w:t>
      </w:r>
      <w:r w:rsidRPr="009D43D3">
        <w:rPr>
          <w:rFonts w:asciiTheme="minorEastAsia" w:hAnsiTheme="minorEastAsia" w:cs="Sabon-Roman"/>
          <w:kern w:val="0"/>
          <w:sz w:val="16"/>
          <w:szCs w:val="16"/>
        </w:rPr>
        <w:t>Questionnaire</w:t>
      </w:r>
      <w:r w:rsidRPr="009D43D3">
        <w:rPr>
          <w:rFonts w:asciiTheme="minorEastAsia" w:hAnsiTheme="minorEastAsia" w:cs="Sabon-Roman" w:hint="eastAsia"/>
          <w:kern w:val="0"/>
          <w:sz w:val="16"/>
          <w:szCs w:val="16"/>
        </w:rPr>
        <w:t xml:space="preserve">; PCH, </w:t>
      </w:r>
      <w:r w:rsidRPr="009D43D3">
        <w:rPr>
          <w:rFonts w:asciiTheme="minorEastAsia" w:hAnsiTheme="minorEastAsia" w:cs="AdvPTimes"/>
          <w:kern w:val="0"/>
          <w:sz w:val="16"/>
          <w:szCs w:val="16"/>
        </w:rPr>
        <w:t>physical health component</w:t>
      </w:r>
      <w:r w:rsidRPr="009D43D3">
        <w:rPr>
          <w:rFonts w:asciiTheme="minorEastAsia" w:hAnsiTheme="minorEastAsia" w:cs="AdvPTimes" w:hint="eastAsia"/>
          <w:kern w:val="0"/>
          <w:sz w:val="16"/>
          <w:szCs w:val="16"/>
        </w:rPr>
        <w:t xml:space="preserve">; MCH, </w:t>
      </w:r>
      <w:r w:rsidRPr="009D43D3">
        <w:rPr>
          <w:rFonts w:asciiTheme="minorEastAsia" w:hAnsiTheme="minorEastAsia" w:cs="AdvPTimes"/>
          <w:kern w:val="0"/>
          <w:sz w:val="16"/>
          <w:szCs w:val="16"/>
        </w:rPr>
        <w:t>mental health component</w:t>
      </w:r>
      <w:r w:rsidRPr="009D43D3">
        <w:rPr>
          <w:rFonts w:asciiTheme="minorEastAsia" w:hAnsiTheme="minorEastAsia" w:cs="AdvPTimes" w:hint="eastAsia"/>
          <w:kern w:val="0"/>
          <w:sz w:val="16"/>
          <w:szCs w:val="16"/>
        </w:rPr>
        <w:t>;</w:t>
      </w:r>
      <w:r w:rsidRPr="009D43D3">
        <w:rPr>
          <w:rFonts w:asciiTheme="minorEastAsia" w:hAnsiTheme="minorEastAsia" w:cs="AdvPTimes"/>
          <w:kern w:val="0"/>
          <w:sz w:val="16"/>
          <w:szCs w:val="16"/>
        </w:rPr>
        <w:t xml:space="preserve"> </w:t>
      </w:r>
      <w:r w:rsidRPr="009D43D3">
        <w:rPr>
          <w:rFonts w:asciiTheme="minorEastAsia" w:hAnsiTheme="minorEastAsia" w:cs="Sabon-Roman" w:hint="eastAsia"/>
          <w:kern w:val="0"/>
          <w:sz w:val="16"/>
          <w:szCs w:val="16"/>
        </w:rPr>
        <w:t xml:space="preserve">NASS, </w:t>
      </w:r>
      <w:r w:rsidRPr="009D43D3">
        <w:rPr>
          <w:rFonts w:asciiTheme="minorEastAsia" w:hAnsiTheme="minorEastAsia" w:cs="Sabon-Roman"/>
          <w:kern w:val="0"/>
          <w:sz w:val="16"/>
          <w:szCs w:val="16"/>
        </w:rPr>
        <w:t>German version of the North American Spine Society instrument</w:t>
      </w:r>
      <w:r w:rsidRPr="009D43D3">
        <w:rPr>
          <w:rFonts w:asciiTheme="minorEastAsia" w:hAnsiTheme="minorEastAsia" w:cs="Sabon-Roman" w:hint="eastAsia"/>
          <w:kern w:val="0"/>
          <w:sz w:val="16"/>
          <w:szCs w:val="16"/>
        </w:rPr>
        <w:t xml:space="preserve">; </w:t>
      </w:r>
      <w:r w:rsidRPr="009D43D3">
        <w:rPr>
          <w:rFonts w:asciiTheme="minorEastAsia" w:hAnsiTheme="minorEastAsia" w:cs="AdvTT5843c571"/>
          <w:kern w:val="0"/>
          <w:sz w:val="16"/>
          <w:szCs w:val="16"/>
        </w:rPr>
        <w:t>NS, not significant.</w:t>
      </w:r>
    </w:p>
    <w:p w:rsidR="00510629" w:rsidRDefault="00510629" w:rsidP="00510629">
      <w:pPr>
        <w:wordWrap/>
        <w:adjustRightInd w:val="0"/>
        <w:jc w:val="left"/>
        <w:rPr>
          <w:ins w:id="1548" w:author="Zepie" w:date="2011-02-17T15:37:00Z"/>
          <w:rFonts w:asciiTheme="minorEastAsia" w:hAnsiTheme="minorEastAsia" w:hint="eastAsia"/>
          <w:sz w:val="16"/>
          <w:szCs w:val="16"/>
        </w:rPr>
      </w:pPr>
    </w:p>
    <w:p w:rsidR="009069F1" w:rsidRPr="00500840" w:rsidRDefault="009069F1" w:rsidP="009069F1">
      <w:pPr>
        <w:wordWrap/>
        <w:adjustRightInd w:val="0"/>
        <w:jc w:val="left"/>
        <w:rPr>
          <w:ins w:id="1549" w:author="Zepie" w:date="2011-02-17T15:37:00Z"/>
          <w:rFonts w:ascii="Univers-CondensedBold" w:hAnsi="Univers-CondensedBold" w:cs="Univers-CondensedBold"/>
          <w:b/>
          <w:bCs/>
          <w:kern w:val="0"/>
          <w:szCs w:val="20"/>
          <w:shd w:val="pct15" w:color="auto" w:fill="FFFFFF"/>
        </w:rPr>
      </w:pPr>
      <w:commentRangeStart w:id="1550"/>
      <w:ins w:id="1551" w:author="Zepie" w:date="2011-02-17T15:37:00Z">
        <w:r w:rsidRPr="00500840">
          <w:rPr>
            <w:rFonts w:ascii="Univers-CondensedBold" w:hAnsi="Univers-CondensedBold" w:cs="Univers-CondensedBold" w:hint="eastAsia"/>
            <w:b/>
            <w:bCs/>
            <w:kern w:val="0"/>
            <w:szCs w:val="20"/>
            <w:shd w:val="pct15" w:color="auto" w:fill="FFFFFF"/>
          </w:rPr>
          <w:t>수술</w:t>
        </w:r>
        <w:r w:rsidRPr="00500840">
          <w:rPr>
            <w:rFonts w:ascii="Univers-CondensedBold" w:hAnsi="Univers-CondensedBold" w:cs="Univers-CondensedBold" w:hint="eastAsia"/>
            <w:b/>
            <w:bCs/>
            <w:kern w:val="0"/>
            <w:szCs w:val="20"/>
            <w:shd w:val="pct15" w:color="auto" w:fill="FFFFFF"/>
          </w:rPr>
          <w:t xml:space="preserve"> </w:t>
        </w:r>
        <w:r w:rsidRPr="00500840">
          <w:rPr>
            <w:rFonts w:ascii="Univers-CondensedBold" w:hAnsi="Univers-CondensedBold" w:cs="Univers-CondensedBold" w:hint="eastAsia"/>
            <w:b/>
            <w:bCs/>
            <w:kern w:val="0"/>
            <w:szCs w:val="20"/>
            <w:shd w:val="pct15" w:color="auto" w:fill="FFFFFF"/>
          </w:rPr>
          <w:t>전</w:t>
        </w:r>
        <w:r w:rsidRPr="00500840">
          <w:rPr>
            <w:rFonts w:ascii="Univers-CondensedBold" w:hAnsi="Univers-CondensedBold" w:cs="Univers-CondensedBold" w:hint="eastAsia"/>
            <w:b/>
            <w:bCs/>
            <w:kern w:val="0"/>
            <w:szCs w:val="20"/>
            <w:shd w:val="pct15" w:color="auto" w:fill="FFFFFF"/>
          </w:rPr>
          <w:t xml:space="preserve"> </w:t>
        </w:r>
        <w:r w:rsidRPr="00500840">
          <w:rPr>
            <w:rFonts w:ascii="Univers-CondensedBold" w:hAnsi="Univers-CondensedBold" w:cs="Univers-CondensedBold" w:hint="eastAsia"/>
            <w:b/>
            <w:bCs/>
            <w:kern w:val="0"/>
            <w:szCs w:val="20"/>
            <w:shd w:val="pct15" w:color="auto" w:fill="FFFFFF"/>
          </w:rPr>
          <w:t>후</w:t>
        </w:r>
        <w:r w:rsidRPr="00500840">
          <w:rPr>
            <w:rFonts w:ascii="Univers-CondensedBold" w:hAnsi="Univers-CondensedBold" w:cs="Univers-CondensedBold" w:hint="eastAsia"/>
            <w:b/>
            <w:bCs/>
            <w:kern w:val="0"/>
            <w:szCs w:val="20"/>
            <w:shd w:val="pct15" w:color="auto" w:fill="FFFFFF"/>
          </w:rPr>
          <w:t xml:space="preserve"> </w:t>
        </w:r>
        <w:r w:rsidRPr="00500840">
          <w:rPr>
            <w:rFonts w:ascii="Univers-CondensedBold" w:hAnsi="Univers-CondensedBold" w:cs="Univers-CondensedBold" w:hint="eastAsia"/>
            <w:b/>
            <w:bCs/>
            <w:kern w:val="0"/>
            <w:szCs w:val="20"/>
            <w:shd w:val="pct15" w:color="auto" w:fill="FFFFFF"/>
          </w:rPr>
          <w:t>증상</w:t>
        </w:r>
        <w:r w:rsidRPr="00500840">
          <w:rPr>
            <w:rFonts w:ascii="Univers-CondensedBold" w:hAnsi="Univers-CondensedBold" w:cs="Univers-CondensedBold" w:hint="eastAsia"/>
            <w:b/>
            <w:bCs/>
            <w:kern w:val="0"/>
            <w:szCs w:val="20"/>
            <w:shd w:val="pct15" w:color="auto" w:fill="FFFFFF"/>
          </w:rPr>
          <w:t xml:space="preserve"> </w:t>
        </w:r>
        <w:r w:rsidRPr="00500840">
          <w:rPr>
            <w:rFonts w:ascii="Univers-CondensedBold" w:hAnsi="Univers-CondensedBold" w:cs="Univers-CondensedBold" w:hint="eastAsia"/>
            <w:b/>
            <w:bCs/>
            <w:kern w:val="0"/>
            <w:szCs w:val="20"/>
            <w:shd w:val="pct15" w:color="auto" w:fill="FFFFFF"/>
          </w:rPr>
          <w:t>정도의</w:t>
        </w:r>
        <w:r w:rsidRPr="00500840">
          <w:rPr>
            <w:rFonts w:ascii="Univers-CondensedBold" w:hAnsi="Univers-CondensedBold" w:cs="Univers-CondensedBold" w:hint="eastAsia"/>
            <w:b/>
            <w:bCs/>
            <w:kern w:val="0"/>
            <w:szCs w:val="20"/>
            <w:shd w:val="pct15" w:color="auto" w:fill="FFFFFF"/>
          </w:rPr>
          <w:t xml:space="preserve"> </w:t>
        </w:r>
        <w:r w:rsidRPr="00500840">
          <w:rPr>
            <w:rFonts w:ascii="Univers-CondensedBold" w:hAnsi="Univers-CondensedBold" w:cs="Univers-CondensedBold" w:hint="eastAsia"/>
            <w:b/>
            <w:bCs/>
            <w:kern w:val="0"/>
            <w:szCs w:val="20"/>
            <w:shd w:val="pct15" w:color="auto" w:fill="FFFFFF"/>
          </w:rPr>
          <w:t>비교</w:t>
        </w:r>
        <w:commentRangeEnd w:id="1550"/>
        <w:r w:rsidRPr="00500840">
          <w:rPr>
            <w:rStyle w:val="a6"/>
            <w:shd w:val="pct15" w:color="auto" w:fill="FFFFFF"/>
          </w:rPr>
          <w:commentReference w:id="1550"/>
        </w:r>
      </w:ins>
    </w:p>
    <w:p w:rsidR="009069F1" w:rsidRDefault="009069F1" w:rsidP="009069F1">
      <w:pPr>
        <w:wordWrap/>
        <w:adjustRightInd w:val="0"/>
        <w:jc w:val="left"/>
        <w:rPr>
          <w:ins w:id="1552" w:author="Zepie" w:date="2011-02-17T15:37:00Z"/>
          <w:rFonts w:ascii="Univers-CondensedBold" w:hAnsi="Univers-CondensedBold" w:cs="Univers-CondensedBold"/>
          <w:b/>
          <w:bCs/>
          <w:kern w:val="0"/>
          <w:szCs w:val="20"/>
        </w:rPr>
      </w:pPr>
      <w:proofErr w:type="gramStart"/>
      <w:ins w:id="1553" w:author="Zepie" w:date="2011-02-17T15:37:00Z">
        <w:r>
          <w:rPr>
            <w:rFonts w:ascii="Univers-CondensedBold" w:hAnsi="Univers-CondensedBold" w:cs="Univers-CondensedBold"/>
            <w:b/>
            <w:bCs/>
            <w:kern w:val="0"/>
            <w:szCs w:val="20"/>
          </w:rPr>
          <w:t xml:space="preserve">Table </w:t>
        </w:r>
        <w:r>
          <w:rPr>
            <w:rFonts w:ascii="Univers-CondensedBold" w:hAnsi="Univers-CondensedBold" w:cs="Univers-CondensedBold" w:hint="eastAsia"/>
            <w:b/>
            <w:bCs/>
            <w:kern w:val="0"/>
            <w:szCs w:val="20"/>
          </w:rPr>
          <w:t>3</w:t>
        </w:r>
        <w:r>
          <w:rPr>
            <w:rFonts w:ascii="Univers-CondensedBold" w:hAnsi="Univers-CondensedBold" w:cs="Univers-CondensedBold"/>
            <w:b/>
            <w:bCs/>
            <w:kern w:val="0"/>
            <w:szCs w:val="20"/>
          </w:rPr>
          <w:t>.</w:t>
        </w:r>
        <w:proofErr w:type="gramEnd"/>
        <w:r>
          <w:rPr>
            <w:rFonts w:ascii="Univers-CondensedBold" w:hAnsi="Univers-CondensedBold" w:cs="Univers-CondensedBold"/>
            <w:b/>
            <w:bCs/>
            <w:kern w:val="0"/>
            <w:szCs w:val="20"/>
          </w:rPr>
          <w:t xml:space="preserve"> Preoperative and Follow-up Assessment</w:t>
        </w:r>
      </w:ins>
    </w:p>
    <w:tbl>
      <w:tblPr>
        <w:tblStyle w:val="10"/>
        <w:tblW w:w="0" w:type="auto"/>
        <w:tblLook w:val="04A0"/>
      </w:tblPr>
      <w:tblGrid>
        <w:gridCol w:w="1122"/>
        <w:gridCol w:w="728"/>
        <w:gridCol w:w="423"/>
        <w:gridCol w:w="595"/>
        <w:gridCol w:w="644"/>
        <w:gridCol w:w="692"/>
        <w:gridCol w:w="664"/>
        <w:gridCol w:w="807"/>
        <w:gridCol w:w="222"/>
        <w:gridCol w:w="1239"/>
        <w:gridCol w:w="1327"/>
        <w:gridCol w:w="779"/>
      </w:tblGrid>
      <w:tr w:rsidR="009069F1" w:rsidRPr="005071F4" w:rsidTr="009069F1">
        <w:trPr>
          <w:cnfStyle w:val="100000000000"/>
          <w:trHeight w:val="403"/>
          <w:ins w:id="1554" w:author="Zepie" w:date="2011-02-17T15:37:00Z"/>
        </w:trPr>
        <w:tc>
          <w:tcPr>
            <w:cnfStyle w:val="001000000000"/>
            <w:tcW w:w="0" w:type="auto"/>
            <w:vMerge w:val="restart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rPr>
                <w:ins w:id="1555" w:author="Zepie" w:date="2011-02-17T15:37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1556" w:author="Zepie" w:date="2011-02-17T15:37:00Z">
              <w:r w:rsidRPr="005071F4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t>Wu X 등</w:t>
              </w:r>
            </w:ins>
          </w:p>
          <w:p w:rsidR="009069F1" w:rsidRPr="005071F4" w:rsidRDefault="009069F1" w:rsidP="009069F1">
            <w:pPr>
              <w:jc w:val="center"/>
              <w:rPr>
                <w:ins w:id="1557" w:author="Zepie" w:date="2011-02-17T15:37:00Z"/>
                <w:rFonts w:asciiTheme="minorEastAsia" w:hAnsiTheme="minorEastAsia"/>
                <w:sz w:val="18"/>
                <w:szCs w:val="18"/>
              </w:rPr>
            </w:pPr>
            <w:ins w:id="1558" w:author="Zepie" w:date="2011-02-17T15:37:00Z">
              <w:r w:rsidRPr="005071F4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fldChar w:fldCharType="begin"/>
              </w:r>
            </w:ins>
            <w:r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instrText xml:space="preserve"> ADDIN EN.CITE &lt;EndNote&gt;&lt;Cite&gt;&lt;Author&gt;Wu&lt;/Author&gt;&lt;Year&gt;2006&lt;/Year&gt;&lt;RecNum&gt;55&lt;/RecNum&gt;&lt;DisplayText&gt;[18]&lt;/DisplayText&gt;&lt;record&gt;&lt;rec-number&gt;55&lt;/rec-number&gt;&lt;foreign-keys&gt;&lt;key app="EN" db-id="99zrxrfa45z5vuefern5ap0la90xx9rzt0xr"&gt;55&lt;/key&gt;&lt;/foreign-keys&gt;&lt;ref-type name="Journal Article"&gt;17&lt;/ref-type&gt;&lt;contributors&gt;&lt;authors&gt;&lt;author&gt;Xiaotao Wu &lt;/author&gt;&lt;author&gt;Suyang Zhuang&lt;/author&gt;&lt;author&gt;Zubin Mao&lt;/author&gt;&lt;author&gt;Hui Chen&lt;/author&gt;&lt;/authors&gt;&lt;/contributors&gt;&lt;titles&gt;&lt;title&gt;Microendoscopic Discectomy for Lumbar Disc Herniation:Surgical Technique and Outcome in 873 Consecutive Cases&lt;/title&gt;&lt;secondary-title&gt;SPINE&lt;/secondary-title&gt;&lt;/titles&gt;&lt;periodical&gt;&lt;full-title&gt;Spine&lt;/full-title&gt;&lt;/periodical&gt;&lt;pages&gt;&lt;style face="normal" font="default" size="100%"&gt;2689&lt;/style&gt;&lt;style face="normal" font="default" charset="136" size="100%"&gt;-2694&lt;/style&gt;&lt;/pages&gt;&lt;volume&gt;31&lt;/volume&gt;&lt;number&gt;23&lt;/number&gt;&lt;dates&gt;&lt;year&gt;2006&lt;/year&gt;&lt;/dates&gt;&lt;urls&gt;&lt;/urls&gt;&lt;/record&gt;&lt;/Cite&gt;&lt;/EndNote&gt;</w:instrText>
            </w:r>
            <w:ins w:id="1559" w:author="Zepie" w:date="2011-02-17T15:37:00Z">
              <w:r w:rsidRPr="005071F4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fldChar w:fldCharType="separate"/>
              </w:r>
              <w:r>
                <w:rPr>
                  <w:rFonts w:asciiTheme="minorEastAsia" w:hAnsiTheme="minorEastAsia" w:cs="Univers-Condensed"/>
                  <w:noProof/>
                  <w:kern w:val="0"/>
                  <w:sz w:val="18"/>
                  <w:szCs w:val="18"/>
                </w:rPr>
                <w:t>[</w:t>
              </w:r>
            </w:ins>
            <w:r>
              <w:rPr>
                <w:rFonts w:asciiTheme="minorEastAsia" w:hAnsiTheme="minorEastAsia" w:cs="Univers-Condensed"/>
                <w:noProof/>
                <w:kern w:val="0"/>
                <w:sz w:val="18"/>
                <w:szCs w:val="18"/>
              </w:rPr>
              <w:fldChar w:fldCharType="begin"/>
            </w:r>
            <w:r>
              <w:rPr>
                <w:rFonts w:asciiTheme="minorEastAsia" w:hAnsiTheme="minorEastAsia" w:cs="Univers-Condensed"/>
                <w:noProof/>
                <w:kern w:val="0"/>
                <w:sz w:val="18"/>
                <w:szCs w:val="18"/>
              </w:rPr>
              <w:instrText xml:space="preserve"> HYPERLINK  \l "_ENREF_18" \o "Wu, 2006 #55" </w:instrText>
            </w:r>
            <w:r>
              <w:rPr>
                <w:rFonts w:asciiTheme="minorEastAsia" w:hAnsiTheme="minorEastAsia" w:cs="Univers-Condensed"/>
                <w:noProof/>
                <w:kern w:val="0"/>
                <w:sz w:val="18"/>
                <w:szCs w:val="18"/>
              </w:rPr>
            </w:r>
            <w:r>
              <w:rPr>
                <w:rFonts w:asciiTheme="minorEastAsia" w:hAnsiTheme="minorEastAsia" w:cs="Univers-Condensed"/>
                <w:noProof/>
                <w:kern w:val="0"/>
                <w:sz w:val="18"/>
                <w:szCs w:val="18"/>
              </w:rPr>
              <w:fldChar w:fldCharType="separate"/>
            </w:r>
            <w:ins w:id="1560" w:author="Zepie" w:date="2011-02-17T15:37:00Z">
              <w:r>
                <w:rPr>
                  <w:rFonts w:asciiTheme="minorEastAsia" w:hAnsiTheme="minorEastAsia" w:cs="Univers-Condensed"/>
                  <w:noProof/>
                  <w:kern w:val="0"/>
                  <w:sz w:val="18"/>
                  <w:szCs w:val="18"/>
                </w:rPr>
                <w:t>18</w:t>
              </w:r>
            </w:ins>
            <w:r>
              <w:rPr>
                <w:rFonts w:asciiTheme="minorEastAsia" w:hAnsiTheme="minorEastAsia" w:cs="Univers-Condensed"/>
                <w:noProof/>
                <w:kern w:val="0"/>
                <w:sz w:val="18"/>
                <w:szCs w:val="18"/>
              </w:rPr>
              <w:fldChar w:fldCharType="end"/>
            </w:r>
            <w:ins w:id="1561" w:author="Zepie" w:date="2011-02-17T15:37:00Z">
              <w:r>
                <w:rPr>
                  <w:rFonts w:asciiTheme="minorEastAsia" w:hAnsiTheme="minorEastAsia" w:cs="Univers-Condensed"/>
                  <w:noProof/>
                  <w:kern w:val="0"/>
                  <w:sz w:val="18"/>
                  <w:szCs w:val="18"/>
                </w:rPr>
                <w:t>]</w:t>
              </w:r>
              <w:r w:rsidRPr="005071F4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0" w:type="auto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100000000000"/>
              <w:rPr>
                <w:ins w:id="1562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100000000000"/>
              <w:rPr>
                <w:ins w:id="1563" w:author="Zepie" w:date="2011-02-17T15:37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1564" w:author="Zepie" w:date="2011-02-17T15:37:00Z">
              <w:r w:rsidRPr="005071F4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O</w:t>
              </w:r>
              <w:r w:rsidRPr="005071F4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t>D</w:t>
              </w:r>
            </w:ins>
          </w:p>
          <w:p w:rsidR="009069F1" w:rsidRPr="005071F4" w:rsidRDefault="009069F1" w:rsidP="009069F1">
            <w:pPr>
              <w:jc w:val="center"/>
              <w:cnfStyle w:val="100000000000"/>
              <w:rPr>
                <w:ins w:id="1565" w:author="Zepie" w:date="2011-02-17T15:37:00Z"/>
                <w:rFonts w:asciiTheme="minorEastAsia" w:hAnsiTheme="minorEastAsia"/>
                <w:sz w:val="18"/>
                <w:szCs w:val="18"/>
              </w:rPr>
            </w:pPr>
            <w:ins w:id="1566" w:author="Zepie" w:date="2011-02-17T15:37:00Z">
              <w:r w:rsidRPr="005071F4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 xml:space="preserve">(N </w:t>
              </w:r>
              <w:r w:rsidRPr="005071F4">
                <w:rPr>
                  <w:rFonts w:asciiTheme="minorEastAsia" w:hAnsiTheme="minorEastAsia" w:cs="Univers-Condensed" w:hint="eastAsia"/>
                  <w:color w:val="auto"/>
                  <w:kern w:val="0"/>
                  <w:sz w:val="18"/>
                  <w:szCs w:val="18"/>
                </w:rPr>
                <w:t>=</w:t>
              </w:r>
              <w:r w:rsidRPr="005071F4">
                <w:rPr>
                  <w:rFonts w:asciiTheme="minorEastAsia" w:hAnsiTheme="minorEastAsia" w:cs="Universal-GreekwithMathPi"/>
                  <w:color w:val="auto"/>
                  <w:kern w:val="0"/>
                  <w:sz w:val="18"/>
                  <w:szCs w:val="18"/>
                </w:rPr>
                <w:t xml:space="preserve"> </w:t>
              </w:r>
              <w:r w:rsidRPr="005071F4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358)</w:t>
              </w:r>
            </w:ins>
          </w:p>
        </w:tc>
        <w:tc>
          <w:tcPr>
            <w:tcW w:w="0" w:type="auto"/>
            <w:vAlign w:val="center"/>
          </w:tcPr>
          <w:p w:rsidR="009069F1" w:rsidRPr="005071F4" w:rsidRDefault="009069F1" w:rsidP="009069F1">
            <w:pPr>
              <w:jc w:val="center"/>
              <w:cnfStyle w:val="100000000000"/>
              <w:rPr>
                <w:ins w:id="1567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Align w:val="center"/>
          </w:tcPr>
          <w:p w:rsidR="009069F1" w:rsidRPr="005071F4" w:rsidRDefault="009069F1" w:rsidP="009069F1">
            <w:pPr>
              <w:jc w:val="center"/>
              <w:cnfStyle w:val="100000000000"/>
              <w:rPr>
                <w:ins w:id="1568" w:author="Zepie" w:date="2011-02-17T15:37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1569" w:author="Zepie" w:date="2011-02-17T15:37:00Z">
              <w:r w:rsidRPr="005071F4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MED</w:t>
              </w:r>
            </w:ins>
          </w:p>
          <w:p w:rsidR="009069F1" w:rsidRPr="005071F4" w:rsidRDefault="009069F1" w:rsidP="009069F1">
            <w:pPr>
              <w:jc w:val="center"/>
              <w:cnfStyle w:val="100000000000"/>
              <w:rPr>
                <w:ins w:id="1570" w:author="Zepie" w:date="2011-02-17T15:37:00Z"/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  <w:ins w:id="1571" w:author="Zepie" w:date="2011-02-17T15:37:00Z">
              <w:r w:rsidRPr="005071F4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 xml:space="preserve">(N </w:t>
              </w:r>
              <w:r w:rsidRPr="005071F4">
                <w:rPr>
                  <w:rFonts w:asciiTheme="minorEastAsia" w:hAnsiTheme="minorEastAsia" w:cs="Universal-GreekwithMathPi"/>
                  <w:color w:val="auto"/>
                  <w:kern w:val="0"/>
                  <w:sz w:val="18"/>
                  <w:szCs w:val="18"/>
                </w:rPr>
                <w:t>=</w:t>
              </w:r>
              <w:r w:rsidRPr="005071F4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873)</w:t>
              </w:r>
            </w:ins>
          </w:p>
        </w:tc>
      </w:tr>
      <w:tr w:rsidR="009069F1" w:rsidRPr="005071F4" w:rsidTr="009069F1">
        <w:trPr>
          <w:cnfStyle w:val="000000100000"/>
          <w:trHeight w:val="184"/>
          <w:ins w:id="1572" w:author="Zepie" w:date="2011-02-17T15:37:00Z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rPr>
                <w:ins w:id="1573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574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575" w:author="Zepie" w:date="2011-02-17T15:37:00Z"/>
                <w:rFonts w:asciiTheme="minorEastAsia" w:hAnsiTheme="minorEastAsia"/>
                <w:sz w:val="18"/>
                <w:szCs w:val="18"/>
              </w:rPr>
            </w:pPr>
            <w:ins w:id="1576" w:author="Zepie" w:date="2011-02-17T15:37:00Z">
              <w:r w:rsidRPr="005071F4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Preoperative</w:t>
              </w:r>
            </w:ins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577" w:author="Zepie" w:date="2011-02-17T15:37:00Z"/>
                <w:rFonts w:asciiTheme="minorEastAsia" w:hAnsiTheme="minorEastAsia"/>
                <w:sz w:val="18"/>
                <w:szCs w:val="18"/>
              </w:rPr>
            </w:pPr>
            <w:ins w:id="1578" w:author="Zepie" w:date="2011-02-17T15:37:00Z">
              <w:r w:rsidRPr="005071F4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Postoperative</w:t>
              </w:r>
            </w:ins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579" w:author="Zepie" w:date="2011-02-17T15:37:00Z"/>
                <w:rFonts w:asciiTheme="minorEastAsia" w:hAnsiTheme="minorEastAsia"/>
                <w:sz w:val="18"/>
                <w:szCs w:val="18"/>
              </w:rPr>
            </w:pPr>
            <w:ins w:id="1580" w:author="Zepie" w:date="2011-02-17T15:37:00Z">
              <w:r w:rsidRPr="005071F4">
                <w:rPr>
                  <w:rFonts w:asciiTheme="minorEastAsia" w:hAnsiTheme="minorEastAsia" w:cs="Univers-CondensedOblique"/>
                  <w:i/>
                  <w:iCs/>
                  <w:kern w:val="0"/>
                  <w:sz w:val="18"/>
                  <w:szCs w:val="18"/>
                </w:rPr>
                <w:t>P</w:t>
              </w:r>
            </w:ins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581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582" w:author="Zepie" w:date="2011-02-17T15:37:00Z"/>
                <w:rFonts w:asciiTheme="minorEastAsia" w:hAnsiTheme="minorEastAsia"/>
                <w:sz w:val="18"/>
                <w:szCs w:val="18"/>
              </w:rPr>
            </w:pPr>
            <w:ins w:id="1583" w:author="Zepie" w:date="2011-02-17T15:37:00Z">
              <w:r w:rsidRPr="005071F4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Preoperative</w:t>
              </w:r>
            </w:ins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584" w:author="Zepie" w:date="2011-02-17T15:37:00Z"/>
                <w:rFonts w:asciiTheme="minorEastAsia" w:hAnsiTheme="minorEastAsia"/>
                <w:sz w:val="18"/>
                <w:szCs w:val="18"/>
              </w:rPr>
            </w:pPr>
            <w:ins w:id="1585" w:author="Zepie" w:date="2011-02-17T15:37:00Z">
              <w:r w:rsidRPr="005071F4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Postoperative</w:t>
              </w:r>
            </w:ins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wordWrap/>
              <w:adjustRightInd w:val="0"/>
              <w:jc w:val="center"/>
              <w:cnfStyle w:val="000000100000"/>
              <w:rPr>
                <w:ins w:id="1586" w:author="Zepie" w:date="2011-02-17T15:37:00Z"/>
                <w:rFonts w:asciiTheme="minorEastAsia" w:hAnsiTheme="minorEastAsia" w:cs="Univers-CondensedOblique"/>
                <w:i/>
                <w:iCs/>
                <w:kern w:val="0"/>
                <w:sz w:val="18"/>
                <w:szCs w:val="18"/>
              </w:rPr>
            </w:pPr>
            <w:ins w:id="1587" w:author="Zepie" w:date="2011-02-17T15:37:00Z">
              <w:r w:rsidRPr="005071F4">
                <w:rPr>
                  <w:rFonts w:asciiTheme="minorEastAsia" w:hAnsiTheme="minorEastAsia" w:cs="Univers-CondensedOblique" w:hint="eastAsia"/>
                  <w:i/>
                  <w:iCs/>
                  <w:kern w:val="0"/>
                  <w:sz w:val="18"/>
                  <w:szCs w:val="18"/>
                </w:rPr>
                <w:t>P</w:t>
              </w:r>
            </w:ins>
          </w:p>
        </w:tc>
      </w:tr>
      <w:tr w:rsidR="009069F1" w:rsidRPr="005071F4" w:rsidTr="009069F1">
        <w:trPr>
          <w:trHeight w:val="184"/>
          <w:ins w:id="1588" w:author="Zepie" w:date="2011-02-17T15:37:00Z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rPr>
                <w:ins w:id="1589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590" w:author="Zepie" w:date="2011-02-17T15:37:00Z"/>
                <w:rFonts w:asciiTheme="minorEastAsia" w:hAnsiTheme="minorEastAsia"/>
                <w:sz w:val="18"/>
                <w:szCs w:val="18"/>
              </w:rPr>
            </w:pPr>
            <w:ins w:id="1591" w:author="Zepie" w:date="2011-02-17T15:37:00Z">
              <w:r w:rsidRPr="005071F4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VAS</w:t>
              </w:r>
            </w:ins>
          </w:p>
        </w:tc>
        <w:tc>
          <w:tcPr>
            <w:tcW w:w="0" w:type="auto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592" w:author="Zepie" w:date="2011-02-17T15:37:00Z"/>
                <w:rFonts w:asciiTheme="minorEastAsia" w:hAnsiTheme="minorEastAsia"/>
                <w:sz w:val="18"/>
                <w:szCs w:val="18"/>
              </w:rPr>
            </w:pPr>
            <w:ins w:id="1593" w:author="Zepie" w:date="2011-02-17T15:37:00Z">
              <w:r w:rsidRPr="005071F4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7</w:t>
              </w:r>
              <w:r w:rsidRPr="005071F4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t>2</w:t>
              </w:r>
            </w:ins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594" w:author="Zepie" w:date="2011-02-17T15:37:00Z"/>
                <w:rFonts w:asciiTheme="minorEastAsia" w:hAnsiTheme="minorEastAsia"/>
                <w:sz w:val="18"/>
                <w:szCs w:val="18"/>
              </w:rPr>
            </w:pPr>
            <w:ins w:id="1595" w:author="Zepie" w:date="2011-02-17T15:37:00Z">
              <w:r w:rsidRPr="00FD4C53">
                <w:rPr>
                  <w:rFonts w:asciiTheme="minorEastAsia" w:hAnsiTheme="minorEastAsia" w:cs="Univers-Condensed"/>
                  <w:kern w:val="0"/>
                  <w:sz w:val="18"/>
                  <w:szCs w:val="18"/>
                  <w:highlight w:val="yellow"/>
                </w:rPr>
                <w:t>2</w:t>
              </w:r>
              <w:r w:rsidRPr="00FD4C53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  <w:highlight w:val="yellow"/>
                </w:rPr>
                <w:t>6</w:t>
              </w:r>
            </w:ins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596" w:author="Zepie" w:date="2011-02-17T15:37:00Z"/>
                <w:rFonts w:asciiTheme="minorEastAsia" w:hAnsiTheme="minorEastAsia"/>
                <w:sz w:val="18"/>
                <w:szCs w:val="18"/>
              </w:rPr>
            </w:pPr>
            <w:ins w:id="1597" w:author="Zepie" w:date="2011-02-17T15:37:00Z">
              <w:r w:rsidRPr="005071F4">
                <w:rPr>
                  <w:rFonts w:asciiTheme="minorEastAsia" w:hAnsiTheme="minorEastAsia" w:cs="Universal-GreekwithMathPi" w:hint="eastAsia"/>
                  <w:kern w:val="0"/>
                  <w:sz w:val="18"/>
                  <w:szCs w:val="18"/>
                </w:rPr>
                <w:t>&lt;</w:t>
              </w:r>
              <w:r w:rsidRPr="005071F4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0.005</w:t>
              </w:r>
            </w:ins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598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599" w:author="Zepie" w:date="2011-02-17T15:37:00Z"/>
                <w:rFonts w:asciiTheme="minorEastAsia" w:hAnsiTheme="minorEastAsia"/>
                <w:sz w:val="18"/>
                <w:szCs w:val="18"/>
              </w:rPr>
            </w:pPr>
            <w:ins w:id="1600" w:author="Zepie" w:date="2011-02-17T15:37:00Z">
              <w:r w:rsidRPr="005071F4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7</w:t>
              </w:r>
              <w:r w:rsidRPr="005071F4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t>8</w:t>
              </w:r>
            </w:ins>
          </w:p>
        </w:tc>
        <w:tc>
          <w:tcPr>
            <w:tcW w:w="0" w:type="auto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601" w:author="Zepie" w:date="2011-02-17T15:37:00Z"/>
                <w:rFonts w:asciiTheme="minorEastAsia" w:hAnsiTheme="minorEastAsia"/>
                <w:sz w:val="18"/>
                <w:szCs w:val="18"/>
              </w:rPr>
            </w:pPr>
            <w:ins w:id="1602" w:author="Zepie" w:date="2011-02-17T15:37:00Z">
              <w:r w:rsidRPr="00FD4C53">
                <w:rPr>
                  <w:rFonts w:asciiTheme="minorEastAsia" w:hAnsiTheme="minorEastAsia" w:cs="Univers-Condensed"/>
                  <w:kern w:val="0"/>
                  <w:sz w:val="18"/>
                  <w:szCs w:val="18"/>
                  <w:highlight w:val="yellow"/>
                </w:rPr>
                <w:t>2</w:t>
              </w:r>
              <w:r w:rsidRPr="00FD4C53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  <w:highlight w:val="yellow"/>
                </w:rPr>
                <w:t>3</w:t>
              </w:r>
            </w:ins>
          </w:p>
        </w:tc>
        <w:tc>
          <w:tcPr>
            <w:tcW w:w="0" w:type="auto"/>
            <w:shd w:val="clear" w:color="auto" w:fill="auto"/>
            <w:vAlign w:val="center"/>
          </w:tcPr>
          <w:p w:rsidR="009069F1" w:rsidRPr="005071F4" w:rsidRDefault="009069F1" w:rsidP="009069F1">
            <w:pPr>
              <w:wordWrap/>
              <w:adjustRightInd w:val="0"/>
              <w:jc w:val="center"/>
              <w:cnfStyle w:val="000000000000"/>
              <w:rPr>
                <w:ins w:id="1603" w:author="Zepie" w:date="2011-02-17T15:37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1604" w:author="Zepie" w:date="2011-02-17T15:37:00Z">
              <w:r w:rsidRPr="005071F4">
                <w:rPr>
                  <w:rFonts w:asciiTheme="minorEastAsia" w:hAnsiTheme="minorEastAsia" w:cs="Universal-GreekwithMathPi" w:hint="eastAsia"/>
                  <w:kern w:val="0"/>
                  <w:sz w:val="18"/>
                  <w:szCs w:val="18"/>
                </w:rPr>
                <w:t>&lt;</w:t>
              </w:r>
              <w:r w:rsidRPr="005071F4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0.005</w:t>
              </w:r>
            </w:ins>
          </w:p>
        </w:tc>
      </w:tr>
      <w:tr w:rsidR="009069F1" w:rsidRPr="005071F4" w:rsidTr="009069F1">
        <w:trPr>
          <w:cnfStyle w:val="000000100000"/>
          <w:trHeight w:val="184"/>
          <w:ins w:id="1605" w:author="Zepie" w:date="2011-02-17T15:37:00Z"/>
        </w:trPr>
        <w:tc>
          <w:tcPr>
            <w:cnfStyle w:val="001000000000"/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rPr>
                <w:ins w:id="1606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607" w:author="Zepie" w:date="2011-02-17T15:37:00Z"/>
                <w:rFonts w:asciiTheme="minorEastAsia" w:hAnsiTheme="minorEastAsia"/>
                <w:sz w:val="18"/>
                <w:szCs w:val="18"/>
              </w:rPr>
            </w:pPr>
            <w:ins w:id="1608" w:author="Zepie" w:date="2011-02-17T15:37:00Z">
              <w:r w:rsidRPr="005071F4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ODI (%)</w:t>
              </w:r>
            </w:ins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609" w:author="Zepie" w:date="2011-02-17T15:37:00Z"/>
                <w:rFonts w:asciiTheme="minorEastAsia" w:hAnsiTheme="minorEastAsia"/>
                <w:sz w:val="18"/>
                <w:szCs w:val="18"/>
              </w:rPr>
            </w:pPr>
            <w:ins w:id="1610" w:author="Zepie" w:date="2011-02-17T15:37:00Z">
              <w:r w:rsidRPr="005071F4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t>52</w:t>
              </w:r>
            </w:ins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611" w:author="Zepie" w:date="2011-02-17T15:37:00Z"/>
                <w:rFonts w:asciiTheme="minorEastAsia" w:hAnsiTheme="minorEastAsia"/>
                <w:sz w:val="18"/>
                <w:szCs w:val="18"/>
              </w:rPr>
            </w:pPr>
            <w:ins w:id="1612" w:author="Zepie" w:date="2011-02-17T15:37:00Z">
              <w:r w:rsidRPr="00FD4C53">
                <w:rPr>
                  <w:rFonts w:asciiTheme="minorEastAsia" w:hAnsiTheme="minorEastAsia" w:cs="Univers-Condensed"/>
                  <w:kern w:val="0"/>
                  <w:sz w:val="18"/>
                  <w:szCs w:val="18"/>
                  <w:highlight w:val="yellow"/>
                </w:rPr>
                <w:t>2</w:t>
              </w:r>
              <w:r w:rsidRPr="00FD4C53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  <w:highlight w:val="yellow"/>
                </w:rPr>
                <w:t>1</w:t>
              </w:r>
            </w:ins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613" w:author="Zepie" w:date="2011-02-17T15:37:00Z"/>
                <w:rFonts w:asciiTheme="minorEastAsia" w:hAnsiTheme="minorEastAsia"/>
                <w:sz w:val="18"/>
                <w:szCs w:val="18"/>
              </w:rPr>
            </w:pPr>
            <w:ins w:id="1614" w:author="Zepie" w:date="2011-02-17T15:37:00Z">
              <w:r w:rsidRPr="005071F4">
                <w:rPr>
                  <w:rFonts w:asciiTheme="minorEastAsia" w:hAnsiTheme="minorEastAsia" w:cs="Universal-GreekwithMathPi" w:hint="eastAsia"/>
                  <w:kern w:val="0"/>
                  <w:sz w:val="18"/>
                  <w:szCs w:val="18"/>
                </w:rPr>
                <w:t>&lt;</w:t>
              </w:r>
              <w:r w:rsidRPr="005071F4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0.005</w:t>
              </w:r>
            </w:ins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615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616" w:author="Zepie" w:date="2011-02-17T15:37:00Z"/>
                <w:rFonts w:asciiTheme="minorEastAsia" w:hAnsiTheme="minorEastAsia"/>
                <w:sz w:val="18"/>
                <w:szCs w:val="18"/>
              </w:rPr>
            </w:pPr>
            <w:ins w:id="1617" w:author="Zepie" w:date="2011-02-17T15:37:00Z">
              <w:r w:rsidRPr="005071F4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t>48</w:t>
              </w:r>
            </w:ins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618" w:author="Zepie" w:date="2011-02-17T15:37:00Z"/>
                <w:rFonts w:asciiTheme="minorEastAsia" w:hAnsiTheme="minorEastAsia"/>
                <w:sz w:val="18"/>
                <w:szCs w:val="18"/>
              </w:rPr>
            </w:pPr>
            <w:ins w:id="1619" w:author="Zepie" w:date="2011-02-17T15:37:00Z">
              <w:r w:rsidRPr="00FD4C53">
                <w:rPr>
                  <w:rFonts w:asciiTheme="minorEastAsia" w:hAnsiTheme="minorEastAsia" w:cs="Univers-Condensed"/>
                  <w:kern w:val="0"/>
                  <w:sz w:val="18"/>
                  <w:szCs w:val="18"/>
                  <w:highlight w:val="yellow"/>
                </w:rPr>
                <w:t>2</w:t>
              </w:r>
              <w:r w:rsidRPr="00FD4C53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  <w:highlight w:val="yellow"/>
                </w:rPr>
                <w:t>3</w:t>
              </w:r>
            </w:ins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620" w:author="Zepie" w:date="2011-02-17T15:37:00Z"/>
                <w:rFonts w:asciiTheme="minorEastAsia" w:hAnsiTheme="minorEastAsia"/>
                <w:sz w:val="18"/>
                <w:szCs w:val="18"/>
              </w:rPr>
            </w:pPr>
            <w:ins w:id="1621" w:author="Zepie" w:date="2011-02-17T15:37:00Z">
              <w:r w:rsidRPr="005071F4">
                <w:rPr>
                  <w:rFonts w:asciiTheme="minorEastAsia" w:hAnsiTheme="minorEastAsia" w:cs="Universal-GreekwithMathPi" w:hint="eastAsia"/>
                  <w:kern w:val="0"/>
                  <w:sz w:val="18"/>
                  <w:szCs w:val="18"/>
                </w:rPr>
                <w:t>&lt;</w:t>
              </w:r>
              <w:r w:rsidRPr="005071F4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0.005</w:t>
              </w:r>
            </w:ins>
          </w:p>
        </w:tc>
      </w:tr>
      <w:tr w:rsidR="009069F1" w:rsidRPr="005071F4" w:rsidTr="009069F1">
        <w:trPr>
          <w:trHeight w:val="403"/>
          <w:ins w:id="1622" w:author="Zepie" w:date="2011-02-17T15:37:00Z"/>
        </w:trPr>
        <w:tc>
          <w:tcPr>
            <w:cnfStyle w:val="001000000000"/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rPr>
                <w:ins w:id="1623" w:author="Zepie" w:date="2011-02-17T15:37:00Z"/>
                <w:rFonts w:asciiTheme="minorEastAsia" w:hAnsiTheme="minorEastAsia"/>
                <w:sz w:val="18"/>
                <w:szCs w:val="18"/>
              </w:rPr>
            </w:pPr>
            <w:ins w:id="1624" w:author="Zepie" w:date="2011-02-17T15:37:00Z">
              <w:r w:rsidRPr="005071F4">
                <w:rPr>
                  <w:rFonts w:asciiTheme="minorEastAsia" w:hAnsiTheme="minorEastAsia"/>
                  <w:noProof/>
                  <w:sz w:val="18"/>
                  <w:szCs w:val="18"/>
                </w:rPr>
                <w:t>Jin KM</w:t>
              </w:r>
              <w:r w:rsidRPr="005071F4">
                <w:rPr>
                  <w:rFonts w:asciiTheme="minorEastAsia" w:hAnsiTheme="minorEastAsia" w:hint="eastAsia"/>
                  <w:noProof/>
                  <w:sz w:val="18"/>
                  <w:szCs w:val="18"/>
                </w:rPr>
                <w:t xml:space="preserve"> 등 </w:t>
              </w:r>
              <w:r w:rsidRPr="005071F4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begin"/>
              </w:r>
            </w:ins>
            <w:r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ADDIN EN.CITE &lt;EndNote&gt;&lt;Cite&gt;&lt;Author&gt;Jin&lt;/Author&gt;&lt;Year&gt;2007&lt;/Year&gt;&lt;RecNum&gt;59&lt;/RecNum&gt;&lt;DisplayText&gt;[19]&lt;/DisplayText&gt;&lt;record&gt;&lt;rec-number&gt;59&lt;/rec-number&gt;&lt;foreign-keys&gt;&lt;key app="EN" db-id="99zrxrfa45z5vuefern5ap0la90xx9rzt0xr"&gt;59&lt;/key&gt;&lt;/foreign-keys&gt;&lt;ref-type name="Journal Article"&gt;17&lt;/ref-type&gt;&lt;contributors&gt;&lt;authors&gt;&lt;author&gt;Kim Myung Jin&lt;/author&gt;&lt;author&gt;Lee Sun Ho&lt;/author&gt;&lt;author&gt;Jung Eul Soo&lt;/author&gt;&lt;author&gt;Son Byong Gil&lt;/author&gt;&lt;author&gt;Choi Eun Seok&lt;/author&gt;&lt;author&gt;Shin Jong Hyun&lt;/author&gt;&lt;author&gt;Sung Joo Kyung&lt;/author&gt;&lt;author&gt;Chi Yong Chul&lt;/author&gt;&lt;/authors&gt;&lt;/contributors&gt;&lt;titles&gt;&lt;title&gt;Targeted percutaneous transforaminal endoscopic diskectomy in 295 patients: comparison with results of microscopic diskectomy&lt;/title&gt;&lt;secondary-title&gt;Surgical Neurology&lt;/secondary-title&gt;&lt;/titles&gt;&lt;periodical&gt;&lt;full-title&gt;Surgical Neurology&lt;/full-title&gt;&lt;/periodical&gt;&lt;pages&gt;&lt;style face="normal" font="default" size="100%"&gt;623&lt;/style&gt;&lt;style face="normal" font="default" charset="136" size="100%"&gt;- 631&lt;/style&gt;&lt;/pages&gt;&lt;volume&gt;68&lt;/volume&gt;&lt;dates&gt;&lt;year&gt;2007&lt;/year&gt;&lt;/dates&gt;&lt;urls&gt;&lt;/urls&gt;&lt;/record&gt;&lt;/Cite&gt;&lt;/EndNote&gt;</w:instrText>
            </w:r>
            <w:ins w:id="1625" w:author="Zepie" w:date="2011-02-17T15:37:00Z">
              <w:r w:rsidRPr="005071F4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separate"/>
              </w:r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[</w:t>
              </w:r>
            </w:ins>
            <w:r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HYPERLINK  \l "_ENREF_19" \o "Jin, 2007 #59" </w:instrText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ins w:id="1626" w:author="Zepie" w:date="2011-02-17T15:37:00Z"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19</w:t>
              </w:r>
            </w:ins>
            <w:r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  <w:ins w:id="1627" w:author="Zepie" w:date="2011-02-17T15:37:00Z"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]</w:t>
              </w:r>
              <w:r w:rsidRPr="005071F4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628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629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630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ins w:id="1631" w:author="Zepie" w:date="2011-02-17T15:37:00Z">
              <w:r w:rsidRPr="005071F4">
                <w:rPr>
                  <w:rFonts w:asciiTheme="minorEastAsia" w:hAnsiTheme="minorEastAsia" w:hint="eastAsia"/>
                  <w:b/>
                  <w:sz w:val="18"/>
                  <w:szCs w:val="18"/>
                </w:rPr>
                <w:t>OD</w:t>
              </w:r>
            </w:ins>
          </w:p>
          <w:p w:rsidR="009069F1" w:rsidRPr="005071F4" w:rsidRDefault="009069F1" w:rsidP="009069F1">
            <w:pPr>
              <w:jc w:val="center"/>
              <w:cnfStyle w:val="000000000000"/>
              <w:rPr>
                <w:ins w:id="1632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ins w:id="1633" w:author="Zepie" w:date="2011-02-17T15:37:00Z">
              <w:r w:rsidRPr="005071F4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(N = 607)</w:t>
              </w:r>
            </w:ins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634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635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ins w:id="1636" w:author="Zepie" w:date="2011-02-17T15:37:00Z">
              <w:r w:rsidRPr="005071F4">
                <w:rPr>
                  <w:rFonts w:asciiTheme="minorEastAsia" w:hAnsiTheme="minorEastAsia" w:hint="eastAsia"/>
                  <w:b/>
                  <w:sz w:val="18"/>
                  <w:szCs w:val="18"/>
                </w:rPr>
                <w:t>MED</w:t>
              </w:r>
            </w:ins>
          </w:p>
          <w:p w:rsidR="009069F1" w:rsidRPr="005071F4" w:rsidRDefault="009069F1" w:rsidP="009069F1">
            <w:pPr>
              <w:jc w:val="center"/>
              <w:cnfStyle w:val="000000000000"/>
              <w:rPr>
                <w:ins w:id="1637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ins w:id="1638" w:author="Zepie" w:date="2011-02-17T15:37:00Z">
              <w:r w:rsidRPr="005071F4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(N = 295)</w:t>
              </w:r>
            </w:ins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639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ins w:id="1640" w:author="Zepie" w:date="2011-02-17T15:37:00Z">
              <w:r w:rsidRPr="005071F4">
                <w:rPr>
                  <w:rFonts w:asciiTheme="minorEastAsia" w:hAnsiTheme="minorEastAsia" w:hint="eastAsia"/>
                  <w:b/>
                  <w:sz w:val="18"/>
                  <w:szCs w:val="18"/>
                </w:rPr>
                <w:t>P</w:t>
              </w:r>
            </w:ins>
          </w:p>
        </w:tc>
      </w:tr>
      <w:tr w:rsidR="009069F1" w:rsidRPr="005071F4" w:rsidTr="009069F1">
        <w:trPr>
          <w:cnfStyle w:val="000000100000"/>
          <w:trHeight w:val="403"/>
          <w:ins w:id="1641" w:author="Zepie" w:date="2011-02-17T15:37:00Z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rPr>
                <w:ins w:id="1642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643" w:author="Zepie" w:date="2011-02-17T15:37:00Z"/>
                <w:rFonts w:asciiTheme="minorEastAsia" w:hAnsiTheme="minorEastAsia"/>
                <w:sz w:val="18"/>
                <w:szCs w:val="18"/>
              </w:rPr>
            </w:pPr>
            <w:proofErr w:type="spellStart"/>
            <w:ins w:id="1644" w:author="Zepie" w:date="2011-02-17T15:37:00Z">
              <w:r w:rsidRPr="005071F4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MacNab</w:t>
              </w:r>
              <w:proofErr w:type="spellEnd"/>
              <w:r w:rsidRPr="005071F4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 xml:space="preserve"> criteria</w:t>
              </w:r>
            </w:ins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645" w:author="Zepie" w:date="2011-02-17T15:37:00Z"/>
                <w:rFonts w:asciiTheme="minorEastAsia" w:hAnsiTheme="minorEastAsia"/>
                <w:sz w:val="18"/>
                <w:szCs w:val="18"/>
              </w:rPr>
            </w:pPr>
            <w:ins w:id="1646" w:author="Zepie" w:date="2011-02-17T15:37:00Z">
              <w:r w:rsidRPr="005071F4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Excellent (cases)</w:t>
              </w:r>
            </w:ins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647" w:author="Zepie" w:date="2011-02-17T15:37:00Z"/>
                <w:rFonts w:asciiTheme="minorEastAsia" w:hAnsiTheme="minorEastAsia"/>
                <w:sz w:val="18"/>
                <w:szCs w:val="18"/>
              </w:rPr>
            </w:pPr>
            <w:ins w:id="1648" w:author="Zepie" w:date="2011-02-17T15:37:00Z">
              <w:r w:rsidRPr="005071F4">
                <w:rPr>
                  <w:rFonts w:asciiTheme="minorEastAsia" w:hAnsiTheme="minorEastAsia" w:cs="Univers-Condensed" w:hint="eastAsia"/>
                  <w:bCs/>
                  <w:kern w:val="0"/>
                  <w:sz w:val="18"/>
                  <w:szCs w:val="18"/>
                </w:rPr>
                <w:t>290</w:t>
              </w:r>
            </w:ins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649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650" w:author="Zepie" w:date="2011-02-17T15:37:00Z"/>
                <w:rFonts w:asciiTheme="minorEastAsia" w:hAnsiTheme="minorEastAsia"/>
                <w:sz w:val="18"/>
                <w:szCs w:val="18"/>
              </w:rPr>
            </w:pPr>
            <w:ins w:id="1651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140</w:t>
              </w:r>
            </w:ins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652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</w:tr>
      <w:tr w:rsidR="009069F1" w:rsidRPr="005071F4" w:rsidTr="009069F1">
        <w:trPr>
          <w:trHeight w:val="45"/>
          <w:ins w:id="1653" w:author="Zepie" w:date="2011-02-17T15:37:00Z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rPr>
                <w:ins w:id="1654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655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656" w:author="Zepie" w:date="2011-02-17T15:37:00Z"/>
                <w:rFonts w:asciiTheme="minorEastAsia" w:hAnsiTheme="minorEastAsia"/>
                <w:sz w:val="18"/>
                <w:szCs w:val="18"/>
              </w:rPr>
            </w:pPr>
            <w:ins w:id="1657" w:author="Zepie" w:date="2011-02-17T15:37:00Z">
              <w:r w:rsidRPr="005071F4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Good</w:t>
              </w:r>
            </w:ins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658" w:author="Zepie" w:date="2011-02-17T15:37:00Z"/>
                <w:rFonts w:asciiTheme="minorEastAsia" w:hAnsiTheme="minorEastAsia"/>
                <w:sz w:val="18"/>
                <w:szCs w:val="18"/>
              </w:rPr>
            </w:pPr>
            <w:ins w:id="1659" w:author="Zepie" w:date="2011-02-17T15:37:00Z">
              <w:r w:rsidRPr="005071F4">
                <w:rPr>
                  <w:rFonts w:asciiTheme="minorEastAsia" w:hAnsiTheme="minorEastAsia" w:cs="Univers-Condensed" w:hint="eastAsia"/>
                  <w:bCs/>
                  <w:kern w:val="0"/>
                  <w:sz w:val="18"/>
                  <w:szCs w:val="18"/>
                </w:rPr>
                <w:t>226</w:t>
              </w:r>
            </w:ins>
          </w:p>
        </w:tc>
        <w:tc>
          <w:tcPr>
            <w:tcW w:w="0" w:type="auto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660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661" w:author="Zepie" w:date="2011-02-17T15:37:00Z"/>
                <w:rFonts w:asciiTheme="minorEastAsia" w:hAnsiTheme="minorEastAsia"/>
                <w:sz w:val="18"/>
                <w:szCs w:val="18"/>
              </w:rPr>
            </w:pPr>
            <w:ins w:id="1662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110</w:t>
              </w:r>
            </w:ins>
          </w:p>
        </w:tc>
        <w:tc>
          <w:tcPr>
            <w:tcW w:w="0" w:type="auto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663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</w:tr>
      <w:tr w:rsidR="009069F1" w:rsidRPr="005071F4" w:rsidTr="009069F1">
        <w:trPr>
          <w:cnfStyle w:val="000000100000"/>
          <w:trHeight w:val="158"/>
          <w:ins w:id="1664" w:author="Zepie" w:date="2011-02-17T15:37:00Z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rPr>
                <w:ins w:id="1665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666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667" w:author="Zepie" w:date="2011-02-17T15:37:00Z"/>
                <w:rFonts w:asciiTheme="minorEastAsia" w:hAnsiTheme="minorEastAsia"/>
                <w:sz w:val="18"/>
                <w:szCs w:val="18"/>
              </w:rPr>
            </w:pPr>
            <w:ins w:id="1668" w:author="Zepie" w:date="2011-02-17T15:37:00Z">
              <w:r w:rsidRPr="005071F4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Fair</w:t>
              </w:r>
            </w:ins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669" w:author="Zepie" w:date="2011-02-17T15:37:00Z"/>
                <w:rFonts w:asciiTheme="minorEastAsia" w:hAnsiTheme="minorEastAsia"/>
                <w:sz w:val="18"/>
                <w:szCs w:val="18"/>
              </w:rPr>
            </w:pPr>
            <w:ins w:id="1670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51</w:t>
              </w:r>
            </w:ins>
          </w:p>
        </w:tc>
        <w:tc>
          <w:tcPr>
            <w:tcW w:w="0" w:type="auto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671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672" w:author="Zepie" w:date="2011-02-17T15:37:00Z"/>
                <w:rFonts w:asciiTheme="minorEastAsia" w:hAnsiTheme="minorEastAsia"/>
                <w:sz w:val="18"/>
                <w:szCs w:val="18"/>
              </w:rPr>
            </w:pPr>
            <w:ins w:id="1673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29</w:t>
              </w:r>
            </w:ins>
          </w:p>
        </w:tc>
        <w:tc>
          <w:tcPr>
            <w:tcW w:w="0" w:type="auto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674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</w:tr>
      <w:tr w:rsidR="009069F1" w:rsidRPr="005071F4" w:rsidTr="009069F1">
        <w:trPr>
          <w:trHeight w:val="157"/>
          <w:ins w:id="1675" w:author="Zepie" w:date="2011-02-17T15:37:00Z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rPr>
                <w:ins w:id="1676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677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678" w:author="Zepie" w:date="2011-02-17T15:37:00Z"/>
                <w:rFonts w:asciiTheme="minorEastAsia" w:hAnsiTheme="minorEastAsia"/>
                <w:sz w:val="18"/>
                <w:szCs w:val="18"/>
              </w:rPr>
            </w:pPr>
            <w:ins w:id="1679" w:author="Zepie" w:date="2011-02-17T15:37:00Z">
              <w:r w:rsidRPr="005071F4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Poor</w:t>
              </w:r>
            </w:ins>
          </w:p>
        </w:tc>
        <w:tc>
          <w:tcPr>
            <w:tcW w:w="0" w:type="auto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680" w:author="Zepie" w:date="2011-02-17T15:37:00Z"/>
                <w:rFonts w:asciiTheme="minorEastAsia" w:hAnsiTheme="minorEastAsia"/>
                <w:sz w:val="18"/>
                <w:szCs w:val="18"/>
              </w:rPr>
            </w:pPr>
            <w:ins w:id="1681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40</w:t>
              </w:r>
            </w:ins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682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683" w:author="Zepie" w:date="2011-02-17T15:37:00Z"/>
                <w:rFonts w:asciiTheme="minorEastAsia" w:hAnsiTheme="minorEastAsia"/>
                <w:sz w:val="18"/>
                <w:szCs w:val="18"/>
              </w:rPr>
            </w:pPr>
            <w:ins w:id="1684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16</w:t>
              </w:r>
            </w:ins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685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</w:tr>
      <w:tr w:rsidR="009069F1" w:rsidRPr="005071F4" w:rsidTr="009069F1">
        <w:trPr>
          <w:cnfStyle w:val="000000100000"/>
          <w:trHeight w:val="40"/>
          <w:ins w:id="1686" w:author="Zepie" w:date="2011-02-17T15:37:00Z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rPr>
                <w:ins w:id="1687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688" w:author="Zepie" w:date="2011-02-17T15:37:00Z"/>
                <w:rFonts w:asciiTheme="minorEastAsia" w:hAnsiTheme="minorEastAsia"/>
                <w:sz w:val="18"/>
                <w:szCs w:val="18"/>
              </w:rPr>
            </w:pPr>
            <w:ins w:id="1689" w:author="Zepie" w:date="2011-02-17T15:37:00Z">
              <w:r w:rsidRPr="005071F4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Success</w:t>
              </w:r>
              <w:r>
                <w:rPr>
                  <w:rFonts w:asciiTheme="minorEastAsia" w:hAnsiTheme="minorEastAsia" w:cs="AdvTT5843c571" w:hint="eastAsia"/>
                  <w:kern w:val="0"/>
                  <w:sz w:val="18"/>
                  <w:szCs w:val="18"/>
                </w:rPr>
                <w:t xml:space="preserve"> r</w:t>
              </w:r>
              <w:r w:rsidRPr="005071F4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 xml:space="preserve">ate </w:t>
              </w:r>
            </w:ins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690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691" w:author="Zepie" w:date="2011-02-17T15:37:00Z"/>
                <w:rFonts w:asciiTheme="minorEastAsia" w:hAnsiTheme="minorEastAsia"/>
                <w:sz w:val="18"/>
                <w:szCs w:val="18"/>
              </w:rPr>
            </w:pPr>
            <w:ins w:id="1692" w:author="Zepie" w:date="2011-02-17T15:37:00Z">
              <w:r w:rsidRPr="005071F4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84.7</w:t>
              </w:r>
            </w:ins>
          </w:p>
        </w:tc>
        <w:tc>
          <w:tcPr>
            <w:tcW w:w="0" w:type="auto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693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694" w:author="Zepie" w:date="2011-02-17T15:37:00Z"/>
                <w:rFonts w:asciiTheme="minorEastAsia" w:hAnsiTheme="minorEastAsia"/>
                <w:sz w:val="18"/>
                <w:szCs w:val="18"/>
              </w:rPr>
            </w:pPr>
            <w:ins w:id="1695" w:author="Zepie" w:date="2011-02-17T15:37:00Z">
              <w:r w:rsidRPr="005071F4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85.0</w:t>
              </w:r>
            </w:ins>
          </w:p>
        </w:tc>
        <w:tc>
          <w:tcPr>
            <w:tcW w:w="0" w:type="auto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696" w:author="Zepie" w:date="2011-02-17T15:37:00Z"/>
                <w:rFonts w:asciiTheme="minorEastAsia" w:hAnsiTheme="minorEastAsia"/>
                <w:sz w:val="18"/>
                <w:szCs w:val="18"/>
              </w:rPr>
            </w:pPr>
            <w:ins w:id="1697" w:author="Zepie" w:date="2011-02-17T15:37:00Z">
              <w:r w:rsidRPr="005071F4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NS</w:t>
              </w:r>
            </w:ins>
          </w:p>
        </w:tc>
      </w:tr>
      <w:tr w:rsidR="009069F1" w:rsidRPr="005071F4" w:rsidTr="009069F1">
        <w:trPr>
          <w:trHeight w:val="40"/>
          <w:ins w:id="1698" w:author="Zepie" w:date="2011-02-17T15:37:00Z"/>
        </w:trPr>
        <w:tc>
          <w:tcPr>
            <w:cnfStyle w:val="001000000000"/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rPr>
                <w:ins w:id="1699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700" w:author="Zepie" w:date="2011-02-17T15:37:00Z"/>
                <w:rFonts w:asciiTheme="minorEastAsia" w:hAnsiTheme="minorEastAsia"/>
                <w:sz w:val="18"/>
                <w:szCs w:val="18"/>
              </w:rPr>
            </w:pPr>
            <w:ins w:id="1701" w:author="Zepie" w:date="2011-02-17T15:37:00Z">
              <w:r w:rsidRPr="005071F4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No. of poor outcome (%)</w:t>
              </w:r>
            </w:ins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wordWrap/>
              <w:adjustRightInd w:val="0"/>
              <w:jc w:val="center"/>
              <w:cnfStyle w:val="000000000000"/>
              <w:rPr>
                <w:ins w:id="1702" w:author="Zepie" w:date="2011-02-17T15:37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wordWrap/>
              <w:adjustRightInd w:val="0"/>
              <w:jc w:val="center"/>
              <w:cnfStyle w:val="000000000000"/>
              <w:rPr>
                <w:ins w:id="1703" w:author="Zepie" w:date="2011-02-17T15:37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1704" w:author="Zepie" w:date="2011-02-17T15:37:00Z">
              <w:r w:rsidRPr="005071F4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45 (15.3)</w:t>
              </w:r>
            </w:ins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705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706" w:author="Zepie" w:date="2011-02-17T15:37:00Z"/>
                <w:rFonts w:asciiTheme="minorEastAsia" w:hAnsiTheme="minorEastAsia"/>
                <w:sz w:val="18"/>
                <w:szCs w:val="18"/>
              </w:rPr>
            </w:pPr>
            <w:ins w:id="1707" w:author="Zepie" w:date="2011-02-17T15:37:00Z">
              <w:r w:rsidRPr="005071F4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91 (15.0)</w:t>
              </w:r>
            </w:ins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708" w:author="Zepie" w:date="2011-02-17T15:37:00Z"/>
                <w:rFonts w:asciiTheme="minorEastAsia" w:hAnsiTheme="minorEastAsia"/>
                <w:sz w:val="18"/>
                <w:szCs w:val="18"/>
              </w:rPr>
            </w:pPr>
            <w:ins w:id="1709" w:author="Zepie" w:date="2011-02-17T15:37:00Z">
              <w:r w:rsidRPr="005071F4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NS</w:t>
              </w:r>
            </w:ins>
          </w:p>
        </w:tc>
      </w:tr>
      <w:tr w:rsidR="009069F1" w:rsidRPr="005071F4" w:rsidTr="009069F1">
        <w:trPr>
          <w:cnfStyle w:val="000000100000"/>
          <w:trHeight w:val="40"/>
          <w:ins w:id="1710" w:author="Zepie" w:date="2011-02-17T15:37:00Z"/>
        </w:trPr>
        <w:tc>
          <w:tcPr>
            <w:cnfStyle w:val="001000000000"/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rPr>
                <w:ins w:id="1711" w:author="Zepie" w:date="2011-02-17T15:37:00Z"/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</w:p>
          <w:p w:rsidR="009069F1" w:rsidRPr="005071F4" w:rsidRDefault="009069F1" w:rsidP="009069F1">
            <w:pPr>
              <w:jc w:val="center"/>
              <w:rPr>
                <w:ins w:id="1712" w:author="Zepie" w:date="2011-02-17T15:37:00Z"/>
                <w:rFonts w:asciiTheme="minorEastAsia" w:hAnsiTheme="minorEastAsia"/>
                <w:sz w:val="18"/>
                <w:szCs w:val="18"/>
              </w:rPr>
            </w:pPr>
            <w:ins w:id="1713" w:author="Zepie" w:date="2011-02-17T15:37:00Z">
              <w:r w:rsidRPr="005071F4">
                <w:rPr>
                  <w:rFonts w:asciiTheme="minorEastAsia" w:hAnsiTheme="minorEastAsia"/>
                  <w:noProof/>
                  <w:sz w:val="18"/>
                  <w:szCs w:val="18"/>
                </w:rPr>
                <w:t>Orlando R</w:t>
              </w:r>
              <w:r w:rsidRPr="005071F4">
                <w:rPr>
                  <w:rFonts w:asciiTheme="minorEastAsia" w:hAnsiTheme="minorEastAsia" w:hint="eastAsia"/>
                  <w:noProof/>
                  <w:sz w:val="18"/>
                  <w:szCs w:val="18"/>
                </w:rPr>
                <w:t xml:space="preserve"> 등 </w:t>
              </w:r>
              <w:r w:rsidRPr="005071F4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begin"/>
              </w:r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instrText xml:space="preserve"> ADDIN EN.CITE &lt;EndNote&gt;&lt;Cite&gt;&lt;Author&gt;Orlando&lt;/Author&gt;&lt;Year&gt;2007&lt;/Year&gt;&lt;RecNum&gt;15&lt;/RecNum&gt;&lt;DisplayText&gt;[20]&lt;/DisplayText&gt;&lt;record&gt;&lt;rec-number&gt;15&lt;/rec-number&gt;&lt;foreign-keys&gt;&lt;key app="EN" db-id="frxx5e2zswf5wyeww515dxzp9d5weda2ev2e"&gt;15&lt;/key&gt;&lt;/foreign-keys&gt;&lt;ref-type name="Journal Article"&gt;17&lt;/ref-type&gt;&lt;contributors&gt;&lt;authors&gt;&lt;author&gt;Righesso Orlando&lt;/author&gt;&lt;author&gt;Falavigna Asdrubal&lt;/author&gt;&lt;author&gt;Avanzi Osmar&lt;/author&gt;&lt;/authors&gt;&lt;/contributors&gt;&lt;titles&gt;&lt;title&gt;Comparison of Open Discectomy With Microendoscopic Discectomy in Lumbar Disc Herniations : Results of A Randomized Controlled Trial&lt;/title&gt;&lt;secondary-title&gt;Neurosurgery &lt;/secondary-title&gt;&lt;/titles&gt;&lt;periodical&gt;&lt;full-title&gt;Neurosurgery&lt;/full-title&gt;&lt;abbr-1&gt;Neurosurgery&lt;/abbr-1&gt;&lt;abbr-2&gt;Neurosurgery&lt;/abbr-2&gt;&lt;/periodical&gt;&lt;pages&gt;&lt;style face="normal" font="default" size="100%"&gt;545&lt;/style&gt;&lt;style face="normal" font="default" charset="136" size="100%"&gt;-549&lt;/style&gt;&lt;/pages&gt;&lt;volume&gt;61&lt;/volume&gt;&lt;dates&gt;&lt;year&gt;&lt;style face="normal" font="default" charset="136" size="100%"&gt;2007&lt;/style&gt;&lt;/year&gt;&lt;/dates&gt;&lt;urls&gt;&lt;/urls&gt;&lt;/record&gt;&lt;/Cite&gt;&lt;/EndNote&gt;</w:instrText>
              </w:r>
              <w:r w:rsidRPr="005071F4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separate"/>
              </w:r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[</w:t>
              </w:r>
            </w:ins>
            <w:r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HYPERLINK  \l "_ENREF_20" \o "Orlando, 2007 #15" </w:instrText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ins w:id="1714" w:author="Zepie" w:date="2011-02-17T15:37:00Z"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20</w:t>
              </w:r>
            </w:ins>
            <w:r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  <w:ins w:id="1715" w:author="Zepie" w:date="2011-02-17T15:37:00Z"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]</w:t>
              </w:r>
              <w:r w:rsidRPr="005071F4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716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wordWrap/>
              <w:adjustRightInd w:val="0"/>
              <w:jc w:val="center"/>
              <w:cnfStyle w:val="000000100000"/>
              <w:rPr>
                <w:ins w:id="1717" w:author="Zepie" w:date="2011-02-17T15:37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ins w:id="1718" w:author="Zepie" w:date="2011-02-17T15:37:00Z">
              <w:r w:rsidRPr="005071F4">
                <w:rPr>
                  <w:rFonts w:asciiTheme="minorEastAsia" w:hAnsiTheme="minorEastAsia" w:cs="Univers-Condensed" w:hint="eastAsia"/>
                  <w:b/>
                  <w:bCs/>
                  <w:kern w:val="0"/>
                  <w:sz w:val="18"/>
                  <w:szCs w:val="18"/>
                </w:rPr>
                <w:t>OD</w:t>
              </w:r>
            </w:ins>
          </w:p>
          <w:p w:rsidR="009069F1" w:rsidRPr="005071F4" w:rsidRDefault="009069F1" w:rsidP="009069F1">
            <w:pPr>
              <w:jc w:val="center"/>
              <w:cnfStyle w:val="000000100000"/>
              <w:rPr>
                <w:ins w:id="1719" w:author="Zepie" w:date="2011-02-17T15:37:00Z"/>
                <w:rFonts w:asciiTheme="minorEastAsia" w:hAnsiTheme="minorEastAsia"/>
                <w:sz w:val="18"/>
                <w:szCs w:val="18"/>
              </w:rPr>
            </w:pPr>
            <w:ins w:id="1720" w:author="Zepie" w:date="2011-02-17T15:37:00Z">
              <w:r w:rsidRPr="005071F4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(N = 19)</w:t>
              </w:r>
            </w:ins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721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722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ins w:id="1723" w:author="Zepie" w:date="2011-02-17T15:37:00Z">
              <w:r w:rsidRPr="005071F4">
                <w:rPr>
                  <w:rFonts w:asciiTheme="minorEastAsia" w:hAnsiTheme="minorEastAsia" w:hint="eastAsia"/>
                  <w:b/>
                  <w:sz w:val="18"/>
                  <w:szCs w:val="18"/>
                </w:rPr>
                <w:t>MED</w:t>
              </w:r>
            </w:ins>
          </w:p>
          <w:p w:rsidR="009069F1" w:rsidRPr="005071F4" w:rsidRDefault="009069F1" w:rsidP="009069F1">
            <w:pPr>
              <w:jc w:val="center"/>
              <w:cnfStyle w:val="000000100000"/>
              <w:rPr>
                <w:ins w:id="1724" w:author="Zepie" w:date="2011-02-17T15:37:00Z"/>
                <w:rFonts w:asciiTheme="minorEastAsia" w:hAnsiTheme="minorEastAsia"/>
                <w:sz w:val="18"/>
                <w:szCs w:val="18"/>
              </w:rPr>
            </w:pPr>
            <w:ins w:id="1725" w:author="Zepie" w:date="2011-02-17T15:37:00Z">
              <w:r w:rsidRPr="005071F4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(N = 21)</w:t>
              </w:r>
            </w:ins>
          </w:p>
        </w:tc>
      </w:tr>
      <w:tr w:rsidR="009069F1" w:rsidRPr="005071F4" w:rsidTr="009069F1">
        <w:trPr>
          <w:trHeight w:val="40"/>
          <w:ins w:id="1726" w:author="Zepie" w:date="2011-02-17T15:37:00Z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rPr>
                <w:ins w:id="1727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728" w:author="Zepie" w:date="2011-02-17T15:37:00Z"/>
                <w:rFonts w:asciiTheme="minorEastAsia" w:hAnsiTheme="minorEastAsia"/>
                <w:sz w:val="18"/>
                <w:szCs w:val="18"/>
              </w:rPr>
            </w:pPr>
            <w:ins w:id="1729" w:author="Zepie" w:date="2011-02-17T15:37:00Z">
              <w:r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t xml:space="preserve">         </w:t>
              </w:r>
            </w:ins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730" w:author="Zepie" w:date="2011-02-17T15:37:00Z"/>
                <w:rFonts w:asciiTheme="minorEastAsia" w:hAnsiTheme="minorEastAsia"/>
                <w:sz w:val="18"/>
                <w:szCs w:val="18"/>
              </w:rPr>
            </w:pPr>
            <w:ins w:id="1731" w:author="Zepie" w:date="2011-02-17T15:37:00Z">
              <w:r w:rsidRPr="005071F4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Preoperative</w:t>
              </w:r>
            </w:ins>
          </w:p>
        </w:tc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732" w:author="Zepie" w:date="2011-02-17T15:37:00Z"/>
                <w:rFonts w:asciiTheme="minorEastAsia" w:hAnsiTheme="minorEastAsia"/>
                <w:sz w:val="18"/>
                <w:szCs w:val="18"/>
              </w:rPr>
            </w:pPr>
            <w:ins w:id="1733" w:author="Zepie" w:date="2011-02-17T15:37:00Z">
              <w:r w:rsidRPr="005071F4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Postoperative</w:t>
              </w:r>
              <w:r w:rsidRPr="005071F4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t xml:space="preserve"> (24 mo)</w:t>
              </w:r>
            </w:ins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734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735" w:author="Zepie" w:date="2011-02-17T15:37:00Z"/>
                <w:rFonts w:asciiTheme="minorEastAsia" w:hAnsiTheme="minorEastAsia"/>
                <w:sz w:val="18"/>
                <w:szCs w:val="18"/>
              </w:rPr>
            </w:pPr>
            <w:ins w:id="1736" w:author="Zepie" w:date="2011-02-17T15:37:00Z">
              <w:r w:rsidRPr="005071F4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Preoperative</w:t>
              </w:r>
            </w:ins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737" w:author="Zepie" w:date="2011-02-17T15:37:00Z"/>
                <w:rFonts w:asciiTheme="minorEastAsia" w:hAnsiTheme="minorEastAsia"/>
                <w:sz w:val="18"/>
                <w:szCs w:val="18"/>
              </w:rPr>
            </w:pPr>
            <w:ins w:id="1738" w:author="Zepie" w:date="2011-02-17T15:37:00Z">
              <w:r w:rsidRPr="005071F4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Postoperative</w:t>
              </w:r>
              <w:r w:rsidRPr="005071F4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t>(24 mo)</w:t>
              </w:r>
            </w:ins>
          </w:p>
        </w:tc>
      </w:tr>
      <w:tr w:rsidR="009069F1" w:rsidRPr="005071F4" w:rsidTr="009069F1">
        <w:trPr>
          <w:cnfStyle w:val="000000100000"/>
          <w:trHeight w:val="40"/>
          <w:ins w:id="1739" w:author="Zepie" w:date="2011-02-17T15:37:00Z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rPr>
                <w:ins w:id="1740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741" w:author="Zepie" w:date="2011-02-17T15:37:00Z"/>
                <w:rFonts w:asciiTheme="minorEastAsia" w:hAnsiTheme="minorEastAsia"/>
                <w:sz w:val="18"/>
                <w:szCs w:val="18"/>
              </w:rPr>
            </w:pPr>
            <w:ins w:id="1742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VAS</w:t>
              </w:r>
            </w:ins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743" w:author="Zepie" w:date="2011-02-17T15:37:00Z"/>
                <w:rFonts w:asciiTheme="minorEastAsia" w:hAnsiTheme="minorEastAsia"/>
                <w:sz w:val="18"/>
                <w:szCs w:val="18"/>
              </w:rPr>
            </w:pPr>
            <w:ins w:id="1744" w:author="Zepie" w:date="2011-02-17T15:37:00Z">
              <w:r w:rsidRPr="005071F4">
                <w:rPr>
                  <w:rFonts w:asciiTheme="minorEastAsia" w:hAnsiTheme="minorEastAsia" w:cs="Optima"/>
                  <w:kern w:val="0"/>
                  <w:sz w:val="18"/>
                  <w:szCs w:val="18"/>
                </w:rPr>
                <w:t>9 (7–10)</w:t>
              </w:r>
            </w:ins>
          </w:p>
        </w:tc>
        <w:tc>
          <w:tcPr>
            <w:tcW w:w="0" w:type="auto"/>
            <w:gridSpan w:val="3"/>
            <w:tcBorders>
              <w:top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745" w:author="Zepie" w:date="2011-02-17T15:37:00Z"/>
                <w:rFonts w:asciiTheme="minorEastAsia" w:hAnsiTheme="minorEastAsia"/>
                <w:sz w:val="18"/>
                <w:szCs w:val="18"/>
              </w:rPr>
            </w:pPr>
            <w:ins w:id="1746" w:author="Zepie" w:date="2011-02-17T15:37:00Z">
              <w:r w:rsidRPr="00FD4C53">
                <w:rPr>
                  <w:rFonts w:asciiTheme="minorEastAsia" w:hAnsiTheme="minorEastAsia" w:cs="Optima"/>
                  <w:kern w:val="0"/>
                  <w:sz w:val="18"/>
                  <w:szCs w:val="18"/>
                  <w:highlight w:val="yellow"/>
                </w:rPr>
                <w:t>0</w:t>
              </w:r>
              <w:r w:rsidRPr="005071F4">
                <w:rPr>
                  <w:rFonts w:asciiTheme="minorEastAsia" w:hAnsiTheme="minorEastAsia" w:cs="Optima"/>
                  <w:kern w:val="0"/>
                  <w:sz w:val="18"/>
                  <w:szCs w:val="18"/>
                </w:rPr>
                <w:t xml:space="preserve"> (0–6)</w:t>
              </w:r>
            </w:ins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747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748" w:author="Zepie" w:date="2011-02-17T15:37:00Z"/>
                <w:rFonts w:asciiTheme="minorEastAsia" w:hAnsiTheme="minorEastAsia"/>
                <w:sz w:val="18"/>
                <w:szCs w:val="18"/>
              </w:rPr>
            </w:pPr>
            <w:ins w:id="1749" w:author="Zepie" w:date="2011-02-17T15:37:00Z">
              <w:r w:rsidRPr="005071F4">
                <w:rPr>
                  <w:rFonts w:asciiTheme="minorEastAsia" w:hAnsiTheme="minorEastAsia" w:cs="Optima"/>
                  <w:kern w:val="0"/>
                  <w:sz w:val="18"/>
                  <w:szCs w:val="18"/>
                </w:rPr>
                <w:t>7.9 (6–10)</w:t>
              </w:r>
            </w:ins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750" w:author="Zepie" w:date="2011-02-17T15:37:00Z"/>
                <w:rFonts w:asciiTheme="minorEastAsia" w:hAnsiTheme="minorEastAsia"/>
                <w:sz w:val="18"/>
                <w:szCs w:val="18"/>
              </w:rPr>
            </w:pPr>
            <w:ins w:id="1751" w:author="Zepie" w:date="2011-02-17T15:37:00Z">
              <w:r w:rsidRPr="00FD4C53">
                <w:rPr>
                  <w:rFonts w:asciiTheme="minorEastAsia" w:hAnsiTheme="minorEastAsia" w:cs="Optima"/>
                  <w:kern w:val="0"/>
                  <w:sz w:val="18"/>
                  <w:szCs w:val="18"/>
                  <w:highlight w:val="yellow"/>
                </w:rPr>
                <w:t>1</w:t>
              </w:r>
              <w:r w:rsidRPr="005071F4">
                <w:rPr>
                  <w:rFonts w:asciiTheme="minorEastAsia" w:hAnsiTheme="minorEastAsia" w:cs="Optima"/>
                  <w:kern w:val="0"/>
                  <w:sz w:val="18"/>
                  <w:szCs w:val="18"/>
                </w:rPr>
                <w:t xml:space="preserve"> (0–3)</w:t>
              </w:r>
            </w:ins>
          </w:p>
        </w:tc>
      </w:tr>
      <w:tr w:rsidR="009069F1" w:rsidRPr="005071F4" w:rsidTr="009069F1">
        <w:trPr>
          <w:trHeight w:val="40"/>
          <w:ins w:id="1752" w:author="Zepie" w:date="2011-02-17T15:37:00Z"/>
        </w:trPr>
        <w:tc>
          <w:tcPr>
            <w:cnfStyle w:val="001000000000"/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rPr>
                <w:ins w:id="1753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754" w:author="Zepie" w:date="2011-02-17T15:37:00Z"/>
                <w:rFonts w:asciiTheme="minorEastAsia" w:hAnsiTheme="minorEastAsia"/>
                <w:sz w:val="18"/>
                <w:szCs w:val="18"/>
              </w:rPr>
            </w:pPr>
            <w:ins w:id="1755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ODI</w:t>
              </w:r>
            </w:ins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756" w:author="Zepie" w:date="2011-02-17T15:37:00Z"/>
                <w:rFonts w:asciiTheme="minorEastAsia" w:hAnsiTheme="minorEastAsia"/>
                <w:sz w:val="18"/>
                <w:szCs w:val="18"/>
              </w:rPr>
            </w:pPr>
            <w:ins w:id="1757" w:author="Zepie" w:date="2011-02-17T15:37:00Z">
              <w:r w:rsidRPr="005071F4">
                <w:rPr>
                  <w:rFonts w:asciiTheme="minorEastAsia" w:hAnsiTheme="minorEastAsia" w:cs="Optima"/>
                  <w:kern w:val="0"/>
                  <w:sz w:val="18"/>
                  <w:szCs w:val="18"/>
                </w:rPr>
                <w:t>50 (22–96)</w:t>
              </w:r>
            </w:ins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758" w:author="Zepie" w:date="2011-02-17T15:37:00Z"/>
                <w:rFonts w:asciiTheme="minorEastAsia" w:hAnsiTheme="minorEastAsia"/>
                <w:sz w:val="18"/>
                <w:szCs w:val="18"/>
              </w:rPr>
            </w:pPr>
            <w:ins w:id="1759" w:author="Zepie" w:date="2011-02-17T15:37:00Z">
              <w:r w:rsidRPr="00FD4C53">
                <w:rPr>
                  <w:rFonts w:asciiTheme="minorEastAsia" w:hAnsiTheme="minorEastAsia" w:cs="Optima"/>
                  <w:kern w:val="0"/>
                  <w:sz w:val="18"/>
                  <w:szCs w:val="18"/>
                  <w:highlight w:val="yellow"/>
                </w:rPr>
                <w:t>10</w:t>
              </w:r>
              <w:r w:rsidRPr="005071F4">
                <w:rPr>
                  <w:rFonts w:asciiTheme="minorEastAsia" w:hAnsiTheme="minorEastAsia" w:cs="Optima"/>
                  <w:kern w:val="0"/>
                  <w:sz w:val="18"/>
                  <w:szCs w:val="18"/>
                </w:rPr>
                <w:t xml:space="preserve"> (0–30)</w:t>
              </w:r>
            </w:ins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760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761" w:author="Zepie" w:date="2011-02-17T15:37:00Z"/>
                <w:rFonts w:asciiTheme="minorEastAsia" w:hAnsiTheme="minorEastAsia"/>
                <w:sz w:val="18"/>
                <w:szCs w:val="18"/>
              </w:rPr>
            </w:pPr>
            <w:ins w:id="1762" w:author="Zepie" w:date="2011-02-17T15:37:00Z">
              <w:r w:rsidRPr="005071F4">
                <w:rPr>
                  <w:rFonts w:asciiTheme="minorEastAsia" w:hAnsiTheme="minorEastAsia" w:cs="Optima"/>
                  <w:kern w:val="0"/>
                  <w:sz w:val="18"/>
                  <w:szCs w:val="18"/>
                </w:rPr>
                <w:t>54 (28–100)</w:t>
              </w:r>
            </w:ins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763" w:author="Zepie" w:date="2011-02-17T15:37:00Z"/>
                <w:rFonts w:asciiTheme="minorEastAsia" w:hAnsiTheme="minorEastAsia"/>
                <w:sz w:val="18"/>
                <w:szCs w:val="18"/>
              </w:rPr>
            </w:pPr>
            <w:ins w:id="1764" w:author="Zepie" w:date="2011-02-17T15:37:00Z">
              <w:r w:rsidRPr="00FD4C53">
                <w:rPr>
                  <w:rFonts w:asciiTheme="minorEastAsia" w:hAnsiTheme="minorEastAsia" w:cs="Optima"/>
                  <w:kern w:val="0"/>
                  <w:sz w:val="18"/>
                  <w:szCs w:val="18"/>
                  <w:highlight w:val="yellow"/>
                </w:rPr>
                <w:t>10</w:t>
              </w:r>
              <w:r w:rsidRPr="005071F4">
                <w:rPr>
                  <w:rFonts w:asciiTheme="minorEastAsia" w:hAnsiTheme="minorEastAsia" w:cs="Optima"/>
                  <w:kern w:val="0"/>
                  <w:sz w:val="18"/>
                  <w:szCs w:val="18"/>
                </w:rPr>
                <w:t xml:space="preserve"> (0–22)</w:t>
              </w:r>
            </w:ins>
          </w:p>
        </w:tc>
      </w:tr>
      <w:tr w:rsidR="009069F1" w:rsidRPr="005071F4" w:rsidTr="009069F1">
        <w:trPr>
          <w:cnfStyle w:val="000000100000"/>
          <w:trHeight w:val="40"/>
          <w:ins w:id="1765" w:author="Zepie" w:date="2011-02-17T15:37:00Z"/>
        </w:trPr>
        <w:tc>
          <w:tcPr>
            <w:cnfStyle w:val="001000000000"/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rPr>
                <w:ins w:id="1766" w:author="Zepie" w:date="2011-02-17T15:37:00Z"/>
                <w:rFonts w:asciiTheme="minorEastAsia" w:hAnsiTheme="minorEastAsia"/>
                <w:sz w:val="18"/>
                <w:szCs w:val="18"/>
              </w:rPr>
            </w:pPr>
            <w:ins w:id="1767" w:author="Zepie" w:date="2011-02-17T15:37:00Z">
              <w:r w:rsidRPr="005071F4">
                <w:rPr>
                  <w:rFonts w:asciiTheme="minorEastAsia" w:hAnsiTheme="minorEastAsia"/>
                  <w:noProof/>
                  <w:sz w:val="18"/>
                  <w:szCs w:val="18"/>
                </w:rPr>
                <w:t>Sebastian R</w:t>
              </w:r>
              <w:r w:rsidRPr="005071F4">
                <w:rPr>
                  <w:rFonts w:asciiTheme="minorEastAsia" w:hAnsiTheme="minorEastAsia" w:hint="eastAsia"/>
                  <w:noProof/>
                  <w:sz w:val="18"/>
                  <w:szCs w:val="18"/>
                </w:rPr>
                <w:t xml:space="preserve"> 등 </w:t>
              </w:r>
              <w:r w:rsidRPr="005071F4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begin"/>
              </w:r>
            </w:ins>
            <w:r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ADDIN EN.CITE &lt;EndNote&gt;&lt;Cite&gt;&lt;Author&gt;Sebastian&lt;/Author&gt;&lt;Year&gt;2008 &lt;/Year&gt;&lt;RecNum&gt;58&lt;/RecNum&gt;&lt;DisplayText&gt;[21]&lt;/DisplayText&gt;&lt;record&gt;&lt;rec-number&gt;58&lt;/rec-number&gt;&lt;foreign-keys&gt;&lt;key app="EN" db-id="99zrxrfa45z5vuefern5ap0la90xx9rzt0xr"&gt;58&lt;/key&gt;&lt;/foreign-keys&gt;&lt;ref-type name="Journal Article"&gt;17&lt;/ref-type&gt;&lt;contributors&gt;&lt;authors&gt;&lt;author&gt;Ruetten Sebastian &lt;/author&gt;&lt;author&gt;Komp Martin &lt;/author&gt;&lt;author&gt;Merk Harry&lt;/author&gt;&lt;author&gt;&lt;style face="normal" font="default" charset="129" size="100%"&gt;Godolia&lt;/style&gt;&lt;style face="normal" font="default" size="100%"&gt;s &lt;/style&gt;&lt;style face="normal" font="default" charset="129" size="100%"&gt;Georgios &lt;/style&gt;&lt;/author&gt;&lt;/authors&gt;&lt;/contributors&gt;&lt;titles&gt;&lt;title&gt;Full-Endoscopic Interlaminar and Transforaminal Lumbar Discectomy Versus Conventional Microsurgical Technique&amp;#xD;A Prospective, Randomized, Controlled Study&lt;/title&gt;&lt;secondary-title&gt;SPINE&lt;/secondary-title&gt;&lt;/titles&gt;&lt;periodical&gt;&lt;full-title&gt;Spine&lt;/full-title&gt;&lt;/periodical&gt;&lt;pages&gt;&lt;style face="normal" font="default" size="100%"&gt;931&lt;/style&gt;&lt;style face="normal" font="default" charset="136" size="100%"&gt;-939&lt;/style&gt;&lt;/pages&gt;&lt;volume&gt;33&lt;/volume&gt;&lt;number&gt;9&lt;/number&gt;&lt;dates&gt;&lt;year&gt;2008 &lt;/year&gt;&lt;/dates&gt;&lt;urls&gt;&lt;/urls&gt;&lt;/record&gt;&lt;/Cite&gt;&lt;/EndNote&gt;</w:instrText>
            </w:r>
            <w:ins w:id="1768" w:author="Zepie" w:date="2011-02-17T15:37:00Z">
              <w:r w:rsidRPr="005071F4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separate"/>
              </w:r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[</w:t>
              </w:r>
            </w:ins>
            <w:r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HYPERLINK  \l "_ENREF_21" \o "Sebastian, 2008  #58" </w:instrText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ins w:id="1769" w:author="Zepie" w:date="2011-02-17T15:37:00Z"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21</w:t>
              </w:r>
            </w:ins>
            <w:r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  <w:ins w:id="1770" w:author="Zepie" w:date="2011-02-17T15:37:00Z"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]</w:t>
              </w:r>
              <w:r w:rsidRPr="005071F4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771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772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773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ins w:id="1774" w:author="Zepie" w:date="2011-02-17T15:37:00Z">
              <w:r w:rsidRPr="005071F4">
                <w:rPr>
                  <w:rFonts w:asciiTheme="minorEastAsia" w:hAnsiTheme="minorEastAsia" w:hint="eastAsia"/>
                  <w:b/>
                  <w:sz w:val="18"/>
                  <w:szCs w:val="18"/>
                </w:rPr>
                <w:t>OD</w:t>
              </w:r>
            </w:ins>
          </w:p>
          <w:p w:rsidR="009069F1" w:rsidRPr="005071F4" w:rsidRDefault="009069F1" w:rsidP="009069F1">
            <w:pPr>
              <w:jc w:val="center"/>
              <w:cnfStyle w:val="000000100000"/>
              <w:rPr>
                <w:ins w:id="1775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ins w:id="1776" w:author="Zepie" w:date="2011-02-17T15:37:00Z">
              <w:r w:rsidRPr="005071F4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(N = 87)</w:t>
              </w:r>
            </w:ins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777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778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ins w:id="1779" w:author="Zepie" w:date="2011-02-17T15:37:00Z">
              <w:r w:rsidRPr="005071F4">
                <w:rPr>
                  <w:rFonts w:asciiTheme="minorEastAsia" w:hAnsiTheme="minorEastAsia" w:hint="eastAsia"/>
                  <w:b/>
                  <w:sz w:val="18"/>
                  <w:szCs w:val="18"/>
                </w:rPr>
                <w:t>MED</w:t>
              </w:r>
            </w:ins>
          </w:p>
          <w:p w:rsidR="009069F1" w:rsidRPr="005071F4" w:rsidRDefault="009069F1" w:rsidP="009069F1">
            <w:pPr>
              <w:jc w:val="center"/>
              <w:cnfStyle w:val="000000100000"/>
              <w:rPr>
                <w:ins w:id="1780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ins w:id="1781" w:author="Zepie" w:date="2011-02-17T15:37:00Z">
              <w:r w:rsidRPr="005071F4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(N = 91)</w:t>
              </w:r>
            </w:ins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782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</w:tr>
      <w:tr w:rsidR="009069F1" w:rsidRPr="005071F4" w:rsidTr="009069F1">
        <w:trPr>
          <w:trHeight w:val="36"/>
          <w:ins w:id="1783" w:author="Zepie" w:date="2011-02-17T15:37:00Z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rPr>
                <w:ins w:id="1784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wordWrap/>
              <w:adjustRightInd w:val="0"/>
              <w:jc w:val="center"/>
              <w:cnfStyle w:val="000000000000"/>
              <w:rPr>
                <w:ins w:id="1785" w:author="Zepie" w:date="2011-02-17T15:37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1786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2년 후 통증 없음</w:t>
              </w:r>
            </w:ins>
          </w:p>
        </w:tc>
        <w:tc>
          <w:tcPr>
            <w:tcW w:w="0" w:type="auto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wordWrap/>
              <w:adjustRightInd w:val="0"/>
              <w:jc w:val="center"/>
              <w:cnfStyle w:val="000000000000"/>
              <w:rPr>
                <w:ins w:id="1787" w:author="Zepie" w:date="2011-02-17T15:37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1788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79</w:t>
              </w:r>
            </w:ins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789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790" w:author="Zepie" w:date="2011-02-17T15:37:00Z"/>
                <w:rFonts w:asciiTheme="minorEastAsia" w:hAnsiTheme="minorEastAsia"/>
                <w:sz w:val="18"/>
                <w:szCs w:val="18"/>
              </w:rPr>
            </w:pPr>
            <w:ins w:id="1791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85</w:t>
              </w:r>
            </w:ins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792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</w:tr>
      <w:tr w:rsidR="009069F1" w:rsidRPr="005071F4" w:rsidTr="009069F1">
        <w:trPr>
          <w:cnfStyle w:val="000000100000"/>
          <w:trHeight w:val="31"/>
          <w:ins w:id="1793" w:author="Zepie" w:date="2011-02-17T15:37:00Z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rPr>
                <w:ins w:id="1794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9069F1" w:rsidRPr="005071F4" w:rsidRDefault="009069F1" w:rsidP="009069F1">
            <w:pPr>
              <w:wordWrap/>
              <w:adjustRightInd w:val="0"/>
              <w:jc w:val="center"/>
              <w:cnfStyle w:val="000000100000"/>
              <w:rPr>
                <w:ins w:id="1795" w:author="Zepie" w:date="2011-02-17T15:37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1796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NASS</w:t>
              </w:r>
            </w:ins>
          </w:p>
        </w:tc>
        <w:tc>
          <w:tcPr>
            <w:tcW w:w="0" w:type="auto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wordWrap/>
              <w:adjustRightInd w:val="0"/>
              <w:jc w:val="center"/>
              <w:cnfStyle w:val="000000100000"/>
              <w:rPr>
                <w:ins w:id="1797" w:author="Zepie" w:date="2011-02-17T15:37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1798" w:author="Zepie" w:date="2011-02-17T15:37:00Z">
              <w:r w:rsidRPr="005071F4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Preoperative</w:t>
              </w:r>
            </w:ins>
          </w:p>
        </w:tc>
        <w:tc>
          <w:tcPr>
            <w:tcW w:w="0" w:type="auto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wordWrap/>
              <w:adjustRightInd w:val="0"/>
              <w:jc w:val="center"/>
              <w:cnfStyle w:val="000000100000"/>
              <w:rPr>
                <w:ins w:id="1799" w:author="Zepie" w:date="2011-02-17T15:37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1800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4.2</w:t>
              </w:r>
            </w:ins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801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802" w:author="Zepie" w:date="2011-02-17T15:37:00Z"/>
                <w:rFonts w:asciiTheme="minorEastAsia" w:hAnsiTheme="minorEastAsia"/>
                <w:sz w:val="18"/>
                <w:szCs w:val="18"/>
              </w:rPr>
            </w:pPr>
            <w:ins w:id="1803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4.6</w:t>
              </w:r>
            </w:ins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804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</w:tr>
      <w:tr w:rsidR="009069F1" w:rsidRPr="005071F4" w:rsidTr="009069F1">
        <w:trPr>
          <w:trHeight w:val="361"/>
          <w:ins w:id="1805" w:author="Zepie" w:date="2011-02-17T15:37:00Z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rPr>
                <w:ins w:id="1806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807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808" w:author="Zepie" w:date="2011-02-17T15:37:00Z"/>
                <w:rFonts w:asciiTheme="minorEastAsia" w:hAnsiTheme="minorEastAsia"/>
                <w:sz w:val="18"/>
                <w:szCs w:val="18"/>
              </w:rPr>
            </w:pPr>
            <w:ins w:id="1809" w:author="Zepie" w:date="2011-02-17T15:37:00Z">
              <w:r w:rsidRPr="005071F4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Postoperative</w:t>
              </w:r>
            </w:ins>
          </w:p>
        </w:tc>
        <w:tc>
          <w:tcPr>
            <w:tcW w:w="0" w:type="auto"/>
            <w:gridSpan w:val="3"/>
            <w:tcBorders>
              <w:top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810" w:author="Zepie" w:date="2011-02-17T15:37:00Z"/>
                <w:rFonts w:asciiTheme="minorEastAsia" w:hAnsiTheme="minorEastAsia"/>
                <w:sz w:val="18"/>
                <w:szCs w:val="18"/>
              </w:rPr>
            </w:pPr>
            <w:ins w:id="1811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2.3</w:t>
              </w:r>
            </w:ins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812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813" w:author="Zepie" w:date="2011-02-17T15:37:00Z"/>
                <w:rFonts w:asciiTheme="minorEastAsia" w:hAnsiTheme="minorEastAsia"/>
                <w:sz w:val="18"/>
                <w:szCs w:val="18"/>
              </w:rPr>
            </w:pPr>
            <w:ins w:id="1814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2.1</w:t>
              </w:r>
            </w:ins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815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</w:tr>
      <w:tr w:rsidR="009069F1" w:rsidRPr="005071F4" w:rsidTr="009069F1">
        <w:trPr>
          <w:cnfStyle w:val="000000100000"/>
          <w:trHeight w:val="31"/>
          <w:ins w:id="1816" w:author="Zepie" w:date="2011-02-17T15:37:00Z"/>
        </w:trPr>
        <w:tc>
          <w:tcPr>
            <w:cnfStyle w:val="001000000000"/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rPr>
                <w:ins w:id="1817" w:author="Zepie" w:date="2011-02-17T15:37:00Z"/>
                <w:rFonts w:asciiTheme="minorEastAsia" w:hAnsiTheme="minorEastAsia"/>
                <w:sz w:val="18"/>
                <w:szCs w:val="18"/>
              </w:rPr>
            </w:pPr>
            <w:ins w:id="1818" w:author="Zepie" w:date="2011-02-17T15:37:00Z">
              <w:r w:rsidRPr="005071F4">
                <w:rPr>
                  <w:rFonts w:asciiTheme="minorEastAsia" w:hAnsiTheme="minorEastAsia"/>
                  <w:noProof/>
                  <w:sz w:val="18"/>
                  <w:szCs w:val="18"/>
                </w:rPr>
                <w:t>Kotryna V</w:t>
              </w:r>
              <w:r w:rsidRPr="005071F4">
                <w:rPr>
                  <w:rFonts w:asciiTheme="minorEastAsia" w:hAnsiTheme="minorEastAsia" w:hint="eastAsia"/>
                  <w:noProof/>
                  <w:sz w:val="18"/>
                  <w:szCs w:val="18"/>
                </w:rPr>
                <w:t xml:space="preserve"> 등 </w:t>
              </w:r>
              <w:r w:rsidRPr="005071F4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begin"/>
              </w:r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instrText xml:space="preserve"> ADDIN EN.CITE &lt;EndNote&gt;&lt;Cite&gt;&lt;Author&gt;Kotryna&lt;/Author&gt;&lt;Year&gt;2010 &lt;/Year&gt;&lt;RecNum&gt;11&lt;/RecNum&gt;&lt;DisplayText&gt;[22]&lt;/DisplayText&gt;&lt;record&gt;&lt;rec-number&gt;11&lt;/rec-number&gt;&lt;foreign-keys&gt;&lt;key app="EN" db-id="frxx5e2zswf5wyeww515dxzp9d5weda2ev2e"&gt;11&lt;/key&gt;&lt;/foreign-keys&gt;&lt;ref-type name="Journal Article"&gt;17&lt;/ref-type&gt;&lt;contributors&gt;&lt;authors&gt;&lt;author&gt;Veresciagina Kotryna &lt;/author&gt;&lt;author&gt;&lt;style face="normal" font="default" charset="129" size="100%"&gt;Spakauskas Bronius  &lt;/style&gt;&lt;/author&gt;&lt;author&gt;&lt;style face="normal" font="default" charset="129" size="100%"&gt;Ambrozaitis Vytautas Kazys&lt;/style&gt;&lt;/author&gt;&lt;/authors&gt;&lt;/contributors&gt;&lt;titles&gt;&lt;title&gt;Clinical outcomes of patients with lumbar disc herniation, selected for one-level open-discectomy and microdiscectomy&lt;/title&gt;&lt;secondary-title&gt;Eur Spine J &lt;/secondary-title&gt;&lt;/titles&gt;&lt;periodical&gt;&lt;full-title&gt;European Spine Journal&lt;/full-title&gt;&lt;abbr-1&gt;Eur. Spine J.&lt;/abbr-1&gt;&lt;abbr-2&gt;Eur Spine J&lt;/abbr-2&gt;&lt;/periodical&gt;&lt;pages&gt;&lt;style face="normal" font="default" size="100%"&gt;1450&lt;/style&gt;&lt;style face="normal" font="default" charset="136" size="100%"&gt;-1458&lt;/style&gt;&lt;/pages&gt;&lt;volume&gt;19&lt;/volume&gt;&lt;dates&gt;&lt;year&gt;2010 &lt;/year&gt;&lt;/dates&gt;&lt;urls&gt;&lt;/urls&gt;&lt;/record&gt;&lt;/Cite&gt;&lt;/EndNote&gt;</w:instrText>
              </w:r>
              <w:r w:rsidRPr="005071F4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separate"/>
              </w:r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[</w:t>
              </w:r>
            </w:ins>
            <w:r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HYPERLINK  \l "_ENREF_22" \o "Kotryna, 2010  #11" </w:instrText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ins w:id="1819" w:author="Zepie" w:date="2011-02-17T15:37:00Z"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22</w:t>
              </w:r>
            </w:ins>
            <w:r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  <w:ins w:id="1820" w:author="Zepie" w:date="2011-02-17T15:37:00Z"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]</w:t>
              </w:r>
              <w:r w:rsidRPr="005071F4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821" w:author="Zepie" w:date="2011-02-17T15:37:00Z"/>
                <w:rFonts w:asciiTheme="minorEastAsia" w:hAnsiTheme="minorEastAsia"/>
                <w:sz w:val="18"/>
                <w:szCs w:val="18"/>
              </w:rPr>
            </w:pPr>
            <w:ins w:id="1822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호전 비율</w:t>
              </w:r>
            </w:ins>
          </w:p>
        </w:tc>
        <w:tc>
          <w:tcPr>
            <w:tcW w:w="166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823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16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Default="009069F1" w:rsidP="009069F1">
            <w:pPr>
              <w:jc w:val="center"/>
              <w:cnfStyle w:val="000000100000"/>
              <w:rPr>
                <w:ins w:id="1824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ins w:id="1825" w:author="Zepie" w:date="2011-02-17T15:37:00Z">
              <w:r w:rsidRPr="005071F4">
                <w:rPr>
                  <w:rFonts w:asciiTheme="minorEastAsia" w:hAnsiTheme="minorEastAsia" w:hint="eastAsia"/>
                  <w:b/>
                  <w:sz w:val="18"/>
                  <w:szCs w:val="18"/>
                </w:rPr>
                <w:t>OD</w:t>
              </w:r>
            </w:ins>
          </w:p>
          <w:p w:rsidR="009069F1" w:rsidRPr="005071F4" w:rsidRDefault="009069F1" w:rsidP="009069F1">
            <w:pPr>
              <w:jc w:val="center"/>
              <w:cnfStyle w:val="000000100000"/>
              <w:rPr>
                <w:ins w:id="1826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ins w:id="1827" w:author="Zepie" w:date="2011-02-17T15:37:00Z">
              <w:r w:rsidRPr="005071F4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(N = 50)</w:t>
              </w:r>
            </w:ins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828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334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Default="009069F1" w:rsidP="009069F1">
            <w:pPr>
              <w:jc w:val="center"/>
              <w:cnfStyle w:val="000000100000"/>
              <w:rPr>
                <w:ins w:id="1829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ins w:id="1830" w:author="Zepie" w:date="2011-02-17T15:37:00Z">
              <w:r w:rsidRPr="005071F4">
                <w:rPr>
                  <w:rFonts w:asciiTheme="minorEastAsia" w:hAnsiTheme="minorEastAsia" w:hint="eastAsia"/>
                  <w:b/>
                  <w:sz w:val="18"/>
                  <w:szCs w:val="18"/>
                </w:rPr>
                <w:t>MED</w:t>
              </w:r>
            </w:ins>
          </w:p>
          <w:p w:rsidR="009069F1" w:rsidRPr="005071F4" w:rsidRDefault="009069F1" w:rsidP="009069F1">
            <w:pPr>
              <w:jc w:val="center"/>
              <w:cnfStyle w:val="000000100000"/>
              <w:rPr>
                <w:ins w:id="1831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ins w:id="1832" w:author="Zepie" w:date="2011-02-17T15:37:00Z">
              <w:r w:rsidRPr="005071F4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(N = 50)</w:t>
              </w:r>
            </w:ins>
          </w:p>
        </w:tc>
      </w:tr>
      <w:tr w:rsidR="009069F1" w:rsidRPr="005071F4" w:rsidTr="009069F1">
        <w:trPr>
          <w:trHeight w:val="31"/>
          <w:ins w:id="1833" w:author="Zepie" w:date="2011-02-17T15:37:00Z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rPr>
                <w:ins w:id="1834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835" w:author="Zepie" w:date="2011-02-17T15:37:00Z"/>
                <w:rFonts w:asciiTheme="minorEastAsia" w:hAnsiTheme="minorEastAsia"/>
                <w:sz w:val="18"/>
                <w:szCs w:val="18"/>
              </w:rPr>
            </w:pPr>
            <w:ins w:id="1836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SF-36</w:t>
              </w:r>
            </w:ins>
          </w:p>
        </w:tc>
        <w:tc>
          <w:tcPr>
            <w:tcW w:w="0" w:type="auto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837" w:author="Zepie" w:date="2011-02-17T15:37:00Z"/>
                <w:rFonts w:asciiTheme="minorEastAsia" w:hAnsiTheme="minorEastAsia"/>
                <w:sz w:val="18"/>
                <w:szCs w:val="18"/>
              </w:rPr>
            </w:pPr>
            <w:ins w:id="1838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PHC</w:t>
              </w:r>
            </w:ins>
          </w:p>
        </w:tc>
        <w:tc>
          <w:tcPr>
            <w:tcW w:w="0" w:type="auto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839" w:author="Zepie" w:date="2011-02-17T15:37:00Z"/>
                <w:rFonts w:asciiTheme="minorEastAsia" w:hAnsiTheme="minorEastAsia"/>
                <w:sz w:val="18"/>
                <w:szCs w:val="18"/>
              </w:rPr>
            </w:pPr>
            <w:ins w:id="1840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50%</w:t>
              </w:r>
            </w:ins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841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wordWrap/>
              <w:adjustRightInd w:val="0"/>
              <w:jc w:val="center"/>
              <w:cnfStyle w:val="000000000000"/>
              <w:rPr>
                <w:ins w:id="1842" w:author="Zepie" w:date="2011-02-17T15:37:00Z"/>
                <w:rFonts w:asciiTheme="minorEastAsia" w:hAnsiTheme="minorEastAsia" w:cs="Univers-CondensedOblique"/>
                <w:i/>
                <w:iCs/>
                <w:kern w:val="0"/>
                <w:sz w:val="18"/>
                <w:szCs w:val="18"/>
              </w:rPr>
            </w:pPr>
            <w:ins w:id="1843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53%</w:t>
              </w:r>
            </w:ins>
          </w:p>
        </w:tc>
      </w:tr>
      <w:tr w:rsidR="009069F1" w:rsidRPr="005071F4" w:rsidTr="009069F1">
        <w:trPr>
          <w:cnfStyle w:val="000000100000"/>
          <w:trHeight w:val="31"/>
          <w:ins w:id="1844" w:author="Zepie" w:date="2011-02-17T15:37:00Z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rPr>
                <w:ins w:id="1845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846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847" w:author="Zepie" w:date="2011-02-17T15:37:00Z"/>
                <w:rFonts w:asciiTheme="minorEastAsia" w:hAnsiTheme="minorEastAsia"/>
                <w:sz w:val="18"/>
                <w:szCs w:val="18"/>
              </w:rPr>
            </w:pPr>
            <w:ins w:id="1848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MHC</w:t>
              </w:r>
            </w:ins>
          </w:p>
        </w:tc>
        <w:tc>
          <w:tcPr>
            <w:tcW w:w="0" w:type="auto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849" w:author="Zepie" w:date="2011-02-17T15:37:00Z"/>
                <w:rFonts w:asciiTheme="minorEastAsia" w:hAnsiTheme="minorEastAsia"/>
                <w:sz w:val="18"/>
                <w:szCs w:val="18"/>
              </w:rPr>
            </w:pPr>
            <w:ins w:id="1850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28.4%</w:t>
              </w:r>
            </w:ins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851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852" w:author="Zepie" w:date="2011-02-17T15:37:00Z"/>
                <w:rFonts w:asciiTheme="minorEastAsia" w:hAnsiTheme="minorEastAsia"/>
                <w:sz w:val="18"/>
                <w:szCs w:val="18"/>
              </w:rPr>
            </w:pPr>
            <w:ins w:id="1853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30.2%</w:t>
              </w:r>
            </w:ins>
          </w:p>
        </w:tc>
      </w:tr>
      <w:tr w:rsidR="009069F1" w:rsidRPr="005071F4" w:rsidTr="009069F1">
        <w:trPr>
          <w:trHeight w:val="31"/>
          <w:ins w:id="1854" w:author="Zepie" w:date="2011-02-17T15:37:00Z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rPr>
                <w:ins w:id="1855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856" w:author="Zepie" w:date="2011-02-17T15:37:00Z"/>
                <w:rFonts w:asciiTheme="minorEastAsia" w:hAnsiTheme="minorEastAsia"/>
                <w:sz w:val="18"/>
                <w:szCs w:val="18"/>
              </w:rPr>
            </w:pPr>
            <w:ins w:id="1857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ODI</w:t>
              </w:r>
            </w:ins>
          </w:p>
        </w:tc>
        <w:tc>
          <w:tcPr>
            <w:tcW w:w="0" w:type="auto"/>
            <w:gridSpan w:val="3"/>
            <w:tcBorders>
              <w:top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858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859" w:author="Zepie" w:date="2011-02-17T15:37:00Z"/>
                <w:rFonts w:asciiTheme="minorEastAsia" w:hAnsiTheme="minorEastAsia"/>
                <w:sz w:val="18"/>
                <w:szCs w:val="18"/>
              </w:rPr>
            </w:pPr>
            <w:ins w:id="1860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62%</w:t>
              </w:r>
            </w:ins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861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862" w:author="Zepie" w:date="2011-02-17T15:37:00Z"/>
                <w:rFonts w:asciiTheme="minorEastAsia" w:hAnsiTheme="minorEastAsia"/>
                <w:sz w:val="18"/>
                <w:szCs w:val="18"/>
              </w:rPr>
            </w:pPr>
            <w:ins w:id="1863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65%</w:t>
              </w:r>
            </w:ins>
          </w:p>
        </w:tc>
      </w:tr>
      <w:tr w:rsidR="009069F1" w:rsidRPr="005071F4" w:rsidTr="009069F1">
        <w:trPr>
          <w:cnfStyle w:val="000000100000"/>
          <w:trHeight w:val="31"/>
          <w:ins w:id="1864" w:author="Zepie" w:date="2011-02-17T15:37:00Z"/>
        </w:trPr>
        <w:tc>
          <w:tcPr>
            <w:cnfStyle w:val="001000000000"/>
            <w:tcW w:w="0" w:type="auto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rPr>
                <w:ins w:id="1865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866" w:author="Zepie" w:date="2011-02-17T15:37:00Z"/>
                <w:rFonts w:asciiTheme="minorEastAsia" w:hAnsiTheme="minorEastAsia"/>
                <w:sz w:val="18"/>
                <w:szCs w:val="18"/>
              </w:rPr>
            </w:pPr>
            <w:ins w:id="1867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VAS</w:t>
              </w:r>
            </w:ins>
          </w:p>
        </w:tc>
        <w:tc>
          <w:tcPr>
            <w:tcW w:w="0" w:type="auto"/>
            <w:gridSpan w:val="3"/>
            <w:tcBorders>
              <w:top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868" w:author="Zepie" w:date="2011-02-17T15:37:00Z"/>
                <w:rFonts w:asciiTheme="minorEastAsia" w:hAnsiTheme="minorEastAsia"/>
                <w:sz w:val="18"/>
                <w:szCs w:val="18"/>
              </w:rPr>
            </w:pPr>
            <w:ins w:id="1869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허리</w:t>
              </w:r>
            </w:ins>
          </w:p>
        </w:tc>
        <w:tc>
          <w:tcPr>
            <w:tcW w:w="0" w:type="auto"/>
            <w:gridSpan w:val="3"/>
            <w:tcBorders>
              <w:top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870" w:author="Zepie" w:date="2011-02-17T15:37:00Z"/>
                <w:rFonts w:asciiTheme="minorEastAsia" w:hAnsiTheme="minorEastAsia"/>
                <w:sz w:val="18"/>
                <w:szCs w:val="18"/>
              </w:rPr>
            </w:pPr>
            <w:ins w:id="1871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50.2%</w:t>
              </w:r>
            </w:ins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872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/>
              <w:rPr>
                <w:ins w:id="1873" w:author="Zepie" w:date="2011-02-17T15:37:00Z"/>
                <w:rFonts w:asciiTheme="minorEastAsia" w:hAnsiTheme="minorEastAsia"/>
                <w:sz w:val="18"/>
                <w:szCs w:val="18"/>
              </w:rPr>
            </w:pPr>
            <w:ins w:id="1874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60.9%</w:t>
              </w:r>
            </w:ins>
          </w:p>
        </w:tc>
      </w:tr>
      <w:tr w:rsidR="009069F1" w:rsidRPr="005071F4" w:rsidTr="009069F1">
        <w:trPr>
          <w:trHeight w:val="31"/>
          <w:ins w:id="1875" w:author="Zepie" w:date="2011-02-17T15:37:00Z"/>
        </w:trPr>
        <w:tc>
          <w:tcPr>
            <w:cnfStyle w:val="001000000000"/>
            <w:tcW w:w="0" w:type="auto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rPr>
                <w:ins w:id="1876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877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878" w:author="Zepie" w:date="2011-02-17T15:37:00Z"/>
                <w:rFonts w:asciiTheme="minorEastAsia" w:hAnsiTheme="minorEastAsia"/>
                <w:sz w:val="18"/>
                <w:szCs w:val="18"/>
              </w:rPr>
            </w:pPr>
            <w:ins w:id="1879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하지</w:t>
              </w:r>
            </w:ins>
          </w:p>
        </w:tc>
        <w:tc>
          <w:tcPr>
            <w:tcW w:w="0" w:type="auto"/>
            <w:gridSpan w:val="3"/>
            <w:tcBorders>
              <w:top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880" w:author="Zepie" w:date="2011-02-17T15:37:00Z"/>
                <w:rFonts w:asciiTheme="minorEastAsia" w:hAnsiTheme="minorEastAsia"/>
                <w:sz w:val="18"/>
                <w:szCs w:val="18"/>
              </w:rPr>
            </w:pPr>
            <w:ins w:id="1881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68.8%</w:t>
              </w:r>
            </w:ins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882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/>
              <w:rPr>
                <w:ins w:id="1883" w:author="Zepie" w:date="2011-02-17T15:37:00Z"/>
                <w:rFonts w:asciiTheme="minorEastAsia" w:hAnsiTheme="minorEastAsia"/>
                <w:sz w:val="18"/>
                <w:szCs w:val="18"/>
              </w:rPr>
            </w:pPr>
            <w:ins w:id="1884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74%</w:t>
              </w:r>
            </w:ins>
          </w:p>
        </w:tc>
      </w:tr>
    </w:tbl>
    <w:p w:rsidR="009069F1" w:rsidRDefault="009069F1" w:rsidP="009069F1">
      <w:pPr>
        <w:wordWrap/>
        <w:adjustRightInd w:val="0"/>
        <w:jc w:val="left"/>
        <w:rPr>
          <w:ins w:id="1885" w:author="Zepie" w:date="2011-02-17T15:37:00Z"/>
          <w:rFonts w:asciiTheme="minorEastAsia" w:hAnsiTheme="minorEastAsia" w:cs="AdvTT5843c571"/>
          <w:kern w:val="0"/>
          <w:sz w:val="16"/>
          <w:szCs w:val="16"/>
        </w:rPr>
      </w:pPr>
      <w:ins w:id="1886" w:author="Zepie" w:date="2011-02-17T15:37:00Z">
        <w:r w:rsidRPr="009D43D3">
          <w:rPr>
            <w:rFonts w:asciiTheme="minorEastAsia" w:hAnsiTheme="minorEastAsia" w:cs="Optima"/>
            <w:kern w:val="0"/>
            <w:sz w:val="16"/>
            <w:szCs w:val="16"/>
          </w:rPr>
          <w:t>VAS, Visual Analogue</w:t>
        </w:r>
        <w:r w:rsidRPr="009D43D3">
          <w:rPr>
            <w:rFonts w:asciiTheme="minorEastAsia" w:hAnsiTheme="minorEastAsia" w:cs="Optima" w:hint="eastAsia"/>
            <w:kern w:val="0"/>
            <w:sz w:val="16"/>
            <w:szCs w:val="16"/>
          </w:rPr>
          <w:t xml:space="preserve"> </w:t>
        </w:r>
        <w:r w:rsidRPr="009D43D3">
          <w:rPr>
            <w:rFonts w:asciiTheme="minorEastAsia" w:hAnsiTheme="minorEastAsia" w:cs="Optima"/>
            <w:kern w:val="0"/>
            <w:sz w:val="16"/>
            <w:szCs w:val="16"/>
          </w:rPr>
          <w:t>Scale</w:t>
        </w:r>
        <w:r w:rsidRPr="009D43D3">
          <w:rPr>
            <w:rFonts w:asciiTheme="minorEastAsia" w:hAnsiTheme="minorEastAsia" w:cs="Optima" w:hint="eastAsia"/>
            <w:kern w:val="0"/>
            <w:sz w:val="16"/>
            <w:szCs w:val="16"/>
          </w:rPr>
          <w:t xml:space="preserve">; ODI, </w:t>
        </w:r>
        <w:proofErr w:type="spellStart"/>
        <w:r w:rsidRPr="009D43D3">
          <w:rPr>
            <w:rFonts w:asciiTheme="minorEastAsia" w:hAnsiTheme="minorEastAsia" w:cs="Sabon-Roman"/>
            <w:kern w:val="0"/>
            <w:sz w:val="16"/>
            <w:szCs w:val="16"/>
          </w:rPr>
          <w:t>Oswestry</w:t>
        </w:r>
        <w:proofErr w:type="spellEnd"/>
        <w:r w:rsidRPr="009D43D3">
          <w:rPr>
            <w:rFonts w:asciiTheme="minorEastAsia" w:hAnsiTheme="minorEastAsia" w:cs="Sabon-Roman"/>
            <w:kern w:val="0"/>
            <w:sz w:val="16"/>
            <w:szCs w:val="16"/>
          </w:rPr>
          <w:t xml:space="preserve"> Low-Back Pain Disability</w:t>
        </w:r>
        <w:r w:rsidRPr="009D43D3">
          <w:rPr>
            <w:rFonts w:asciiTheme="minorEastAsia" w:hAnsiTheme="minorEastAsia" w:cs="Sabon-Roman" w:hint="eastAsia"/>
            <w:kern w:val="0"/>
            <w:sz w:val="16"/>
            <w:szCs w:val="16"/>
          </w:rPr>
          <w:t xml:space="preserve"> </w:t>
        </w:r>
        <w:r w:rsidRPr="009D43D3">
          <w:rPr>
            <w:rFonts w:asciiTheme="minorEastAsia" w:hAnsiTheme="minorEastAsia" w:cs="Sabon-Roman"/>
            <w:kern w:val="0"/>
            <w:sz w:val="16"/>
            <w:szCs w:val="16"/>
          </w:rPr>
          <w:t>Questionnaire</w:t>
        </w:r>
        <w:r w:rsidRPr="009D43D3">
          <w:rPr>
            <w:rFonts w:asciiTheme="minorEastAsia" w:hAnsiTheme="minorEastAsia" w:cs="Sabon-Roman" w:hint="eastAsia"/>
            <w:kern w:val="0"/>
            <w:sz w:val="16"/>
            <w:szCs w:val="16"/>
          </w:rPr>
          <w:t xml:space="preserve">; PCH, </w:t>
        </w:r>
        <w:r w:rsidRPr="009D43D3">
          <w:rPr>
            <w:rFonts w:asciiTheme="minorEastAsia" w:hAnsiTheme="minorEastAsia" w:cs="AdvPTimes"/>
            <w:kern w:val="0"/>
            <w:sz w:val="16"/>
            <w:szCs w:val="16"/>
          </w:rPr>
          <w:t>physical health component</w:t>
        </w:r>
        <w:r w:rsidRPr="009D43D3">
          <w:rPr>
            <w:rFonts w:asciiTheme="minorEastAsia" w:hAnsiTheme="minorEastAsia" w:cs="AdvPTimes" w:hint="eastAsia"/>
            <w:kern w:val="0"/>
            <w:sz w:val="16"/>
            <w:szCs w:val="16"/>
          </w:rPr>
          <w:t xml:space="preserve">; MCH, </w:t>
        </w:r>
        <w:r w:rsidRPr="009D43D3">
          <w:rPr>
            <w:rFonts w:asciiTheme="minorEastAsia" w:hAnsiTheme="minorEastAsia" w:cs="AdvPTimes"/>
            <w:kern w:val="0"/>
            <w:sz w:val="16"/>
            <w:szCs w:val="16"/>
          </w:rPr>
          <w:t>mental health component</w:t>
        </w:r>
        <w:r w:rsidRPr="009D43D3">
          <w:rPr>
            <w:rFonts w:asciiTheme="minorEastAsia" w:hAnsiTheme="minorEastAsia" w:cs="AdvPTimes" w:hint="eastAsia"/>
            <w:kern w:val="0"/>
            <w:sz w:val="16"/>
            <w:szCs w:val="16"/>
          </w:rPr>
          <w:t>;</w:t>
        </w:r>
        <w:r w:rsidRPr="009D43D3">
          <w:rPr>
            <w:rFonts w:asciiTheme="minorEastAsia" w:hAnsiTheme="minorEastAsia" w:cs="AdvPTimes"/>
            <w:kern w:val="0"/>
            <w:sz w:val="16"/>
            <w:szCs w:val="16"/>
          </w:rPr>
          <w:t xml:space="preserve"> </w:t>
        </w:r>
        <w:r w:rsidRPr="009D43D3">
          <w:rPr>
            <w:rFonts w:asciiTheme="minorEastAsia" w:hAnsiTheme="minorEastAsia" w:cs="Sabon-Roman" w:hint="eastAsia"/>
            <w:kern w:val="0"/>
            <w:sz w:val="16"/>
            <w:szCs w:val="16"/>
          </w:rPr>
          <w:t xml:space="preserve">NASS, </w:t>
        </w:r>
        <w:r w:rsidRPr="009D43D3">
          <w:rPr>
            <w:rFonts w:asciiTheme="minorEastAsia" w:hAnsiTheme="minorEastAsia" w:cs="Sabon-Roman"/>
            <w:kern w:val="0"/>
            <w:sz w:val="16"/>
            <w:szCs w:val="16"/>
          </w:rPr>
          <w:t>German version of the North American Spine Society instrument</w:t>
        </w:r>
        <w:r w:rsidRPr="009D43D3">
          <w:rPr>
            <w:rFonts w:asciiTheme="minorEastAsia" w:hAnsiTheme="minorEastAsia" w:cs="Sabon-Roman" w:hint="eastAsia"/>
            <w:kern w:val="0"/>
            <w:sz w:val="16"/>
            <w:szCs w:val="16"/>
          </w:rPr>
          <w:t xml:space="preserve">; </w:t>
        </w:r>
        <w:r w:rsidRPr="009D43D3">
          <w:rPr>
            <w:rFonts w:asciiTheme="minorEastAsia" w:hAnsiTheme="minorEastAsia" w:cs="AdvTT5843c571"/>
            <w:kern w:val="0"/>
            <w:sz w:val="16"/>
            <w:szCs w:val="16"/>
          </w:rPr>
          <w:t>NS, not significant.</w:t>
        </w:r>
      </w:ins>
    </w:p>
    <w:p w:rsidR="009069F1" w:rsidRPr="009D43D3" w:rsidRDefault="009069F1" w:rsidP="00510629">
      <w:pPr>
        <w:wordWrap/>
        <w:adjustRightInd w:val="0"/>
        <w:jc w:val="left"/>
        <w:rPr>
          <w:rFonts w:asciiTheme="minorEastAsia" w:hAnsiTheme="minorEastAsia"/>
          <w:sz w:val="16"/>
          <w:szCs w:val="16"/>
        </w:rPr>
      </w:pPr>
    </w:p>
    <w:p w:rsidR="00663AB0" w:rsidRPr="00424270" w:rsidRDefault="00663AB0" w:rsidP="00424270">
      <w:pPr>
        <w:rPr>
          <w:rFonts w:eastAsiaTheme="minorHAnsi"/>
          <w:b/>
        </w:rPr>
      </w:pPr>
      <w:r w:rsidRPr="00424270">
        <w:rPr>
          <w:rFonts w:eastAsiaTheme="minorHAnsi" w:hint="eastAsia"/>
          <w:b/>
        </w:rPr>
        <w:t>술기의 선택기준</w:t>
      </w:r>
    </w:p>
    <w:p w:rsidR="007A3E9C" w:rsidRPr="007445CF" w:rsidRDefault="00E22B68" w:rsidP="007445CF">
      <w:pPr>
        <w:ind w:firstLineChars="100" w:firstLine="200"/>
      </w:pPr>
      <w:r>
        <w:rPr>
          <w:rFonts w:eastAsiaTheme="minorHAnsi" w:hint="eastAsia"/>
        </w:rPr>
        <w:t xml:space="preserve">척추 수술에 있어 수술 실패의 주요 원인은 </w:t>
      </w:r>
      <w:r w:rsidR="00A47857">
        <w:rPr>
          <w:rFonts w:eastAsiaTheme="minorHAnsi" w:hint="eastAsia"/>
        </w:rPr>
        <w:t xml:space="preserve">부적합한 </w:t>
      </w:r>
      <w:r>
        <w:rPr>
          <w:rFonts w:eastAsiaTheme="minorHAnsi" w:hint="eastAsia"/>
        </w:rPr>
        <w:t>환자 선택</w:t>
      </w:r>
      <w:r w:rsidR="00A47857">
        <w:rPr>
          <w:rFonts w:eastAsiaTheme="minorHAnsi" w:hint="eastAsia"/>
        </w:rPr>
        <w:t xml:space="preserve"> </w:t>
      </w:r>
      <w:r>
        <w:rPr>
          <w:rFonts w:eastAsiaTheme="minorHAnsi" w:hint="eastAsia"/>
        </w:rPr>
        <w:t>때문이다</w:t>
      </w:r>
      <w:r w:rsidR="00A47857">
        <w:rPr>
          <w:rFonts w:eastAsiaTheme="minorHAnsi" w:hint="eastAsia"/>
        </w:rPr>
        <w:t xml:space="preserve"> </w:t>
      </w:r>
      <w:r w:rsidR="0050794E">
        <w:rPr>
          <w:rFonts w:eastAsiaTheme="minorHAnsi"/>
        </w:rPr>
        <w:fldChar w:fldCharType="begin">
          <w:fldData xml:space="preserve">PEVuZE5vdGU+PENpdGU+PEF1dGhvcj5GYWdlcjwvQXV0aG9yPjxZZWFyPjE5ODA8L1llYXI+PFJl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</w:fldData>
        </w:fldChar>
      </w:r>
      <w:r w:rsidR="00510629">
        <w:rPr>
          <w:rFonts w:eastAsiaTheme="minorHAnsi"/>
        </w:rPr>
        <w:instrText xml:space="preserve"> ADDIN EN.CITE </w:instrText>
      </w:r>
      <w:r w:rsidR="0050794E">
        <w:rPr>
          <w:rFonts w:eastAsiaTheme="minorHAnsi"/>
        </w:rPr>
        <w:fldChar w:fldCharType="begin">
          <w:fldData xml:space="preserve">PEVuZE5vdGU+PENpdGU+PEF1dGhvcj5GYWdlcjwvQXV0aG9yPjxZZWFyPjE5ODA8L1llYXI+PFJl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</w:fldData>
        </w:fldChar>
      </w:r>
      <w:r w:rsidR="00510629">
        <w:rPr>
          <w:rFonts w:eastAsiaTheme="minorHAnsi"/>
        </w:rPr>
        <w:instrText xml:space="preserve"> ADDIN EN.CITE.DATA </w:instrText>
      </w:r>
      <w:r w:rsidR="0050794E">
        <w:rPr>
          <w:rFonts w:eastAsiaTheme="minorHAnsi"/>
        </w:rPr>
      </w:r>
      <w:r w:rsidR="0050794E">
        <w:rPr>
          <w:rFonts w:eastAsiaTheme="minorHAnsi"/>
        </w:rPr>
        <w:fldChar w:fldCharType="end"/>
      </w:r>
      <w:r w:rsidR="0050794E">
        <w:rPr>
          <w:rFonts w:eastAsiaTheme="minorHAnsi"/>
        </w:rPr>
      </w:r>
      <w:r w:rsidR="0050794E">
        <w:rPr>
          <w:rFonts w:eastAsiaTheme="minorHAnsi"/>
        </w:rPr>
        <w:fldChar w:fldCharType="separate"/>
      </w:r>
      <w:r w:rsidR="00510629">
        <w:rPr>
          <w:rFonts w:eastAsiaTheme="minorHAnsi"/>
          <w:noProof/>
        </w:rPr>
        <w:t>[</w:t>
      </w:r>
      <w:hyperlink w:anchor="_ENREF_23" w:tooltip="Fager, 1980 #42" w:history="1">
        <w:r w:rsidR="009069F1">
          <w:rPr>
            <w:rFonts w:eastAsiaTheme="minorHAnsi"/>
            <w:noProof/>
          </w:rPr>
          <w:t>23</w:t>
        </w:r>
      </w:hyperlink>
      <w:r w:rsidR="00510629">
        <w:rPr>
          <w:rFonts w:eastAsiaTheme="minorHAnsi"/>
          <w:noProof/>
        </w:rPr>
        <w:t xml:space="preserve">, </w:t>
      </w:r>
      <w:hyperlink w:anchor="_ENREF_24" w:tooltip="Davis, 1994 #41" w:history="1">
        <w:r w:rsidR="009069F1">
          <w:rPr>
            <w:rFonts w:eastAsiaTheme="minorHAnsi"/>
            <w:noProof/>
          </w:rPr>
          <w:t>24</w:t>
        </w:r>
      </w:hyperlink>
      <w:r w:rsidR="00510629">
        <w:rPr>
          <w:rFonts w:eastAsiaTheme="minorHAnsi"/>
          <w:noProof/>
        </w:rPr>
        <w:t>]</w:t>
      </w:r>
      <w:r w:rsidR="0050794E">
        <w:rPr>
          <w:rFonts w:eastAsiaTheme="minorHAnsi"/>
        </w:rPr>
        <w:fldChar w:fldCharType="end"/>
      </w:r>
      <w:r>
        <w:rPr>
          <w:rFonts w:eastAsiaTheme="minorHAnsi" w:hint="eastAsia"/>
        </w:rPr>
        <w:t>.</w:t>
      </w:r>
      <w:r w:rsidR="00BA7B4D">
        <w:rPr>
          <w:rFonts w:eastAsiaTheme="minorHAnsi" w:hint="eastAsia"/>
        </w:rPr>
        <w:t xml:space="preserve"> 하지만 현재까지는 적합한 수술 대상에 해당하는 구체적인 </w:t>
      </w:r>
      <w:proofErr w:type="spellStart"/>
      <w:r w:rsidR="00BA7B4D">
        <w:rPr>
          <w:rFonts w:eastAsiaTheme="minorHAnsi" w:hint="eastAsia"/>
        </w:rPr>
        <w:t>적응증에</w:t>
      </w:r>
      <w:proofErr w:type="spellEnd"/>
      <w:r w:rsidR="00BA7B4D">
        <w:rPr>
          <w:rFonts w:eastAsiaTheme="minorHAnsi" w:hint="eastAsia"/>
        </w:rPr>
        <w:t xml:space="preserve"> 대한 </w:t>
      </w:r>
      <w:r w:rsidR="00BA7B4D" w:rsidRPr="00BA7B4D">
        <w:rPr>
          <w:rFonts w:eastAsiaTheme="minorHAnsi" w:hint="eastAsia"/>
          <w:u w:val="single"/>
        </w:rPr>
        <w:t>널리 받아들여지는</w:t>
      </w:r>
      <w:r w:rsidR="00BA7B4D">
        <w:rPr>
          <w:rFonts w:eastAsiaTheme="minorHAnsi" w:hint="eastAsia"/>
        </w:rPr>
        <w:t xml:space="preserve"> </w:t>
      </w:r>
      <w:r w:rsidR="0031524F">
        <w:rPr>
          <w:rFonts w:eastAsiaTheme="minorHAnsi" w:hint="eastAsia"/>
        </w:rPr>
        <w:t>합의</w:t>
      </w:r>
      <w:r w:rsidR="00BA7B4D">
        <w:rPr>
          <w:rFonts w:eastAsiaTheme="minorHAnsi" w:hint="eastAsia"/>
        </w:rPr>
        <w:t>가 없</w:t>
      </w:r>
      <w:r w:rsidR="0031524F">
        <w:rPr>
          <w:rFonts w:eastAsiaTheme="minorHAnsi" w:hint="eastAsia"/>
        </w:rPr>
        <w:t>는 상태다</w:t>
      </w:r>
      <w:r w:rsidR="0050504C">
        <w:rPr>
          <w:rFonts w:eastAsiaTheme="minorHAnsi" w:hint="eastAsia"/>
        </w:rPr>
        <w:t xml:space="preserve"> </w:t>
      </w:r>
      <w:r w:rsidR="0050794E">
        <w:rPr>
          <w:rFonts w:eastAsiaTheme="minorHAnsi"/>
        </w:rPr>
        <w:fldChar w:fldCharType="begin">
          <w:fldData xml:space="preserve">PEVuZE5vdGU+PENpdGU+PEF1dGhvcj5Pc3Rlcm1hbjwvQXV0aG9yPjxZZWFyPjIwMDY8L1llYXI+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</w:fldData>
        </w:fldChar>
      </w:r>
      <w:r w:rsidR="00BB412D">
        <w:rPr>
          <w:rFonts w:eastAsiaTheme="minorHAnsi"/>
        </w:rPr>
        <w:instrText xml:space="preserve"> ADDIN EN.CITE </w:instrText>
      </w:r>
      <w:r w:rsidR="0050794E">
        <w:rPr>
          <w:rFonts w:eastAsiaTheme="minorHAnsi"/>
        </w:rPr>
        <w:fldChar w:fldCharType="begin">
          <w:fldData xml:space="preserve">PEVuZE5vdGU+PENpdGU+PEF1dGhvcj5Pc3Rlcm1hbjwvQXV0aG9yPjxZZWFyPjIwMDY8L1llYXI+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</w:fldData>
        </w:fldChar>
      </w:r>
      <w:r w:rsidR="00BB412D">
        <w:rPr>
          <w:rFonts w:eastAsiaTheme="minorHAnsi"/>
        </w:rPr>
        <w:instrText xml:space="preserve"> ADDIN EN.CITE.DATA </w:instrText>
      </w:r>
      <w:r w:rsidR="0050794E">
        <w:rPr>
          <w:rFonts w:eastAsiaTheme="minorHAnsi"/>
        </w:rPr>
      </w:r>
      <w:r w:rsidR="0050794E">
        <w:rPr>
          <w:rFonts w:eastAsiaTheme="minorHAnsi"/>
        </w:rPr>
        <w:fldChar w:fldCharType="end"/>
      </w:r>
      <w:r w:rsidR="0050794E">
        <w:rPr>
          <w:rFonts w:eastAsiaTheme="minorHAnsi"/>
        </w:rPr>
      </w:r>
      <w:r w:rsidR="0050794E">
        <w:rPr>
          <w:rFonts w:eastAsiaTheme="minorHAnsi"/>
        </w:rPr>
        <w:fldChar w:fldCharType="separate"/>
      </w:r>
      <w:r w:rsidR="00BB412D">
        <w:rPr>
          <w:rFonts w:eastAsiaTheme="minorHAnsi"/>
          <w:noProof/>
        </w:rPr>
        <w:t>[</w:t>
      </w:r>
      <w:hyperlink w:anchor="_ENREF_25" w:tooltip="Osterman, 2006 #46" w:history="1">
        <w:r w:rsidR="009069F1">
          <w:rPr>
            <w:rFonts w:eastAsiaTheme="minorHAnsi"/>
            <w:noProof/>
          </w:rPr>
          <w:t>25</w:t>
        </w:r>
      </w:hyperlink>
      <w:r w:rsidR="00BB412D">
        <w:rPr>
          <w:rFonts w:eastAsiaTheme="minorHAnsi"/>
          <w:noProof/>
        </w:rPr>
        <w:t xml:space="preserve">, </w:t>
      </w:r>
      <w:hyperlink w:anchor="_ENREF_26" w:tooltip="Atlas, 2005 #44" w:history="1">
        <w:r w:rsidR="009069F1">
          <w:rPr>
            <w:rFonts w:eastAsiaTheme="minorHAnsi"/>
            <w:noProof/>
          </w:rPr>
          <w:t>26</w:t>
        </w:r>
      </w:hyperlink>
      <w:r w:rsidR="00BB412D">
        <w:rPr>
          <w:rFonts w:eastAsiaTheme="minorHAnsi"/>
          <w:noProof/>
        </w:rPr>
        <w:t>]</w:t>
      </w:r>
      <w:r w:rsidR="0050794E">
        <w:rPr>
          <w:rFonts w:eastAsiaTheme="minorHAnsi"/>
        </w:rPr>
        <w:fldChar w:fldCharType="end"/>
      </w:r>
      <w:r w:rsidR="00DE3AC2">
        <w:rPr>
          <w:rFonts w:eastAsiaTheme="minorHAnsi" w:hint="eastAsia"/>
        </w:rPr>
        <w:t>.</w:t>
      </w:r>
    </w:p>
    <w:p w:rsidR="007E52D7" w:rsidRPr="007E52D7" w:rsidRDefault="007E52D7" w:rsidP="007E52D7">
      <w:pPr>
        <w:rPr>
          <w:rFonts w:eastAsiaTheme="minorHAnsi"/>
          <w:noProof/>
        </w:rPr>
      </w:pPr>
    </w:p>
    <w:p w:rsidR="00A64212" w:rsidRPr="007E52D7" w:rsidRDefault="00A64212">
      <w:pPr>
        <w:rPr>
          <w:rFonts w:eastAsiaTheme="minorHAnsi"/>
          <w:b/>
        </w:rPr>
      </w:pPr>
      <w:r w:rsidRPr="007E52D7">
        <w:rPr>
          <w:rFonts w:eastAsiaTheme="minorHAnsi" w:hint="eastAsia"/>
          <w:b/>
        </w:rPr>
        <w:t>결론</w:t>
      </w:r>
    </w:p>
    <w:p w:rsidR="001D39B6" w:rsidRDefault="00A64212" w:rsidP="001D39B6">
      <w:pPr>
        <w:ind w:firstLineChars="100" w:firstLine="200"/>
        <w:rPr>
          <w:rFonts w:eastAsiaTheme="minorHAnsi"/>
        </w:rPr>
      </w:pPr>
      <w:proofErr w:type="spellStart"/>
      <w:r>
        <w:rPr>
          <w:rFonts w:eastAsiaTheme="minorHAnsi" w:hint="eastAsia"/>
        </w:rPr>
        <w:t>관혈적</w:t>
      </w:r>
      <w:proofErr w:type="spellEnd"/>
      <w:r>
        <w:rPr>
          <w:rFonts w:eastAsiaTheme="minorHAnsi" w:hint="eastAsia"/>
        </w:rPr>
        <w:t xml:space="preserve"> </w:t>
      </w:r>
      <w:proofErr w:type="spellStart"/>
      <w:r>
        <w:rPr>
          <w:rFonts w:eastAsiaTheme="minorHAnsi" w:hint="eastAsia"/>
        </w:rPr>
        <w:t>추간판</w:t>
      </w:r>
      <w:proofErr w:type="spellEnd"/>
      <w:r>
        <w:rPr>
          <w:rFonts w:eastAsiaTheme="minorHAnsi" w:hint="eastAsia"/>
        </w:rPr>
        <w:t xml:space="preserve"> 절제술과 내시경적 </w:t>
      </w:r>
      <w:proofErr w:type="spellStart"/>
      <w:r>
        <w:rPr>
          <w:rFonts w:eastAsiaTheme="minorHAnsi" w:hint="eastAsia"/>
        </w:rPr>
        <w:t>추간판</w:t>
      </w:r>
      <w:proofErr w:type="spellEnd"/>
      <w:r>
        <w:rPr>
          <w:rFonts w:eastAsiaTheme="minorHAnsi" w:hint="eastAsia"/>
        </w:rPr>
        <w:t xml:space="preserve"> 절제술의 </w:t>
      </w:r>
      <w:commentRangeStart w:id="1887"/>
      <w:r>
        <w:rPr>
          <w:rFonts w:eastAsiaTheme="minorHAnsi" w:hint="eastAsia"/>
        </w:rPr>
        <w:t>임상적 결과에 유의한 차이가 없고</w:t>
      </w:r>
      <w:commentRangeEnd w:id="1887"/>
      <w:r w:rsidR="00FD4C53">
        <w:rPr>
          <w:rStyle w:val="a6"/>
        </w:rPr>
        <w:commentReference w:id="1887"/>
      </w:r>
      <w:r>
        <w:rPr>
          <w:rFonts w:eastAsiaTheme="minorHAnsi" w:hint="eastAsia"/>
        </w:rPr>
        <w:t>, 술기의 선택에 있어서도 널리 받아 들여지는 합의가 도출되지 않은 상태이다.</w:t>
      </w:r>
      <w:ins w:id="1888" w:author="Zepie" w:date="2011-02-17T00:16:00Z">
        <w:r w:rsidR="00AE1793">
          <w:rPr>
            <w:rFonts w:eastAsiaTheme="minorHAnsi" w:hint="eastAsia"/>
          </w:rPr>
          <w:t xml:space="preserve"> 그러나 비교 집단의 크기가 작은 경우가 많아 도출된</w:t>
        </w:r>
      </w:ins>
      <w:ins w:id="1889" w:author="Zepie" w:date="2011-02-17T00:17:00Z">
        <w:r w:rsidR="00AE1793">
          <w:rPr>
            <w:rFonts w:eastAsiaTheme="minorHAnsi" w:hint="eastAsia"/>
          </w:rPr>
          <w:t xml:space="preserve"> 결과가 옳은 것인지 불확실하고, 두 수술의 장단점에 대해서도 대강의 판단이 있을 뿐 확립된 사실이 없어 과학적인 근거를 바탕으로 한 비교가 있어야 한다.</w:t>
        </w:r>
      </w:ins>
      <w:r>
        <w:rPr>
          <w:rFonts w:eastAsiaTheme="minorHAnsi" w:hint="eastAsia"/>
        </w:rPr>
        <w:t xml:space="preserve"> 그러므로 두 술기간</w:t>
      </w:r>
      <w:r w:rsidR="007E52D7">
        <w:rPr>
          <w:rFonts w:eastAsiaTheme="minorHAnsi" w:hint="eastAsia"/>
        </w:rPr>
        <w:t>의 체계적인 비교가 필요하다.</w:t>
      </w:r>
    </w:p>
    <w:p w:rsidR="001D39B6" w:rsidRPr="009069F1" w:rsidRDefault="001D39B6" w:rsidP="001D39B6">
      <w:pPr>
        <w:rPr>
          <w:rFonts w:eastAsiaTheme="minorHAnsi"/>
        </w:rPr>
      </w:pPr>
    </w:p>
    <w:p w:rsidR="00B0641D" w:rsidRPr="00B0641D" w:rsidRDefault="00B0641D" w:rsidP="001D39B6">
      <w:pPr>
        <w:rPr>
          <w:b/>
        </w:rPr>
      </w:pPr>
      <w:r w:rsidRPr="00B0641D">
        <w:rPr>
          <w:rFonts w:hint="eastAsia"/>
          <w:b/>
        </w:rPr>
        <w:t>Refer</w:t>
      </w:r>
      <w:r>
        <w:rPr>
          <w:rFonts w:hint="eastAsia"/>
          <w:b/>
        </w:rPr>
        <w:t>e</w:t>
      </w:r>
      <w:r w:rsidRPr="00B0641D">
        <w:rPr>
          <w:rFonts w:hint="eastAsia"/>
          <w:b/>
        </w:rPr>
        <w:t>nce</w:t>
      </w:r>
      <w:r>
        <w:rPr>
          <w:rFonts w:hint="eastAsia"/>
          <w:b/>
        </w:rPr>
        <w:t>s</w:t>
      </w:r>
    </w:p>
    <w:p w:rsidR="009069F1" w:rsidRPr="009069F1" w:rsidRDefault="0050794E" w:rsidP="009069F1">
      <w:pPr>
        <w:ind w:left="720" w:hanging="720"/>
        <w:rPr>
          <w:rFonts w:ascii="맑은 고딕" w:eastAsia="맑은 고딕" w:hAnsi="맑은 고딕"/>
          <w:noProof/>
        </w:rPr>
      </w:pPr>
      <w:r>
        <w:fldChar w:fldCharType="begin"/>
      </w:r>
      <w:r w:rsidR="000E7E65">
        <w:instrText xml:space="preserve"> ADDIN EN.REFLIST </w:instrText>
      </w:r>
      <w:r>
        <w:fldChar w:fldCharType="separate"/>
      </w:r>
      <w:bookmarkStart w:id="1890" w:name="_ENREF_1"/>
      <w:r w:rsidR="009069F1" w:rsidRPr="009069F1">
        <w:rPr>
          <w:rFonts w:ascii="맑은 고딕" w:eastAsia="맑은 고딕" w:hAnsi="맑은 고딕"/>
          <w:noProof/>
        </w:rPr>
        <w:t>1.</w:t>
      </w:r>
      <w:r w:rsidR="009069F1" w:rsidRPr="009069F1">
        <w:rPr>
          <w:rFonts w:ascii="맑은 고딕" w:eastAsia="맑은 고딕" w:hAnsi="맑은 고딕"/>
          <w:noProof/>
        </w:rPr>
        <w:tab/>
        <w:t xml:space="preserve">Weber, H., </w:t>
      </w:r>
      <w:r w:rsidR="009069F1" w:rsidRPr="009069F1">
        <w:rPr>
          <w:rFonts w:ascii="맑은 고딕" w:eastAsia="맑은 고딕" w:hAnsi="맑은 고딕"/>
          <w:i/>
          <w:noProof/>
        </w:rPr>
        <w:t>Lumbar disc herniation. A controlled, prospective study with ten years of observation.</w:t>
      </w:r>
      <w:r w:rsidR="009069F1" w:rsidRPr="009069F1">
        <w:rPr>
          <w:rFonts w:ascii="맑은 고딕" w:eastAsia="맑은 고딕" w:hAnsi="맑은 고딕"/>
          <w:noProof/>
        </w:rPr>
        <w:t xml:space="preserve"> Spine (Phila Pa 1976), 1983. </w:t>
      </w:r>
      <w:r w:rsidR="009069F1" w:rsidRPr="009069F1">
        <w:rPr>
          <w:rFonts w:ascii="맑은 고딕" w:eastAsia="맑은 고딕" w:hAnsi="맑은 고딕"/>
          <w:b/>
          <w:noProof/>
        </w:rPr>
        <w:t>8</w:t>
      </w:r>
      <w:r w:rsidR="009069F1" w:rsidRPr="009069F1">
        <w:rPr>
          <w:rFonts w:ascii="맑은 고딕" w:eastAsia="맑은 고딕" w:hAnsi="맑은 고딕"/>
          <w:noProof/>
        </w:rPr>
        <w:t>(2): p. 131-40.</w:t>
      </w:r>
      <w:bookmarkEnd w:id="1890"/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noProof/>
        </w:rPr>
      </w:pPr>
      <w:bookmarkStart w:id="1891" w:name="_ENREF_2"/>
      <w:r w:rsidRPr="009069F1">
        <w:rPr>
          <w:rFonts w:ascii="맑은 고딕" w:eastAsia="맑은 고딕" w:hAnsi="맑은 고딕"/>
          <w:noProof/>
        </w:rPr>
        <w:t>2.</w:t>
      </w:r>
      <w:r w:rsidRPr="009069F1">
        <w:rPr>
          <w:rFonts w:ascii="맑은 고딕" w:eastAsia="맑은 고딕" w:hAnsi="맑은 고딕"/>
          <w:noProof/>
        </w:rPr>
        <w:tab/>
        <w:t xml:space="preserve">NACHEMSON, A., </w:t>
      </w:r>
      <w:r w:rsidRPr="009069F1">
        <w:rPr>
          <w:rFonts w:ascii="맑은 고딕" w:eastAsia="맑은 고딕" w:hAnsi="맑은 고딕"/>
          <w:i/>
          <w:noProof/>
        </w:rPr>
        <w:t>The lumbar spine an orthopaedic challenge.</w:t>
      </w:r>
      <w:r w:rsidRPr="009069F1">
        <w:rPr>
          <w:rFonts w:ascii="맑은 고딕" w:eastAsia="맑은 고딕" w:hAnsi="맑은 고딕"/>
          <w:noProof/>
        </w:rPr>
        <w:t xml:space="preserve"> Spine, 1976. </w:t>
      </w:r>
      <w:r w:rsidRPr="009069F1">
        <w:rPr>
          <w:rFonts w:ascii="맑은 고딕" w:eastAsia="맑은 고딕" w:hAnsi="맑은 고딕"/>
          <w:b/>
          <w:noProof/>
        </w:rPr>
        <w:t>1</w:t>
      </w:r>
      <w:r w:rsidRPr="009069F1">
        <w:rPr>
          <w:rFonts w:ascii="맑은 고딕" w:eastAsia="맑은 고딕" w:hAnsi="맑은 고딕"/>
          <w:noProof/>
        </w:rPr>
        <w:t>(1): p. 59.</w:t>
      </w:r>
      <w:bookmarkEnd w:id="1891"/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noProof/>
        </w:rPr>
      </w:pPr>
      <w:bookmarkStart w:id="1892" w:name="_ENREF_3"/>
      <w:r w:rsidRPr="009069F1">
        <w:rPr>
          <w:rFonts w:ascii="맑은 고딕" w:eastAsia="맑은 고딕" w:hAnsi="맑은 고딕"/>
          <w:noProof/>
        </w:rPr>
        <w:lastRenderedPageBreak/>
        <w:t>3.</w:t>
      </w:r>
      <w:r w:rsidRPr="009069F1">
        <w:rPr>
          <w:rFonts w:ascii="맑은 고딕" w:eastAsia="맑은 고딕" w:hAnsi="맑은 고딕"/>
          <w:noProof/>
        </w:rPr>
        <w:tab/>
        <w:t xml:space="preserve">Rothoerl, R., C. Woertgen, and A. Brawanski, </w:t>
      </w:r>
      <w:r w:rsidRPr="009069F1">
        <w:rPr>
          <w:rFonts w:ascii="맑은 고딕" w:eastAsia="맑은 고딕" w:hAnsi="맑은 고딕"/>
          <w:i/>
          <w:noProof/>
        </w:rPr>
        <w:t>When should conservative treatment for lumbar disc herniation be ceased and surgery considered?</w:t>
      </w:r>
      <w:r w:rsidRPr="009069F1">
        <w:rPr>
          <w:rFonts w:ascii="맑은 고딕" w:eastAsia="맑은 고딕" w:hAnsi="맑은 고딕"/>
          <w:noProof/>
        </w:rPr>
        <w:t xml:space="preserve"> Neurosurgical review, 2002. </w:t>
      </w:r>
      <w:r w:rsidRPr="009069F1">
        <w:rPr>
          <w:rFonts w:ascii="맑은 고딕" w:eastAsia="맑은 고딕" w:hAnsi="맑은 고딕"/>
          <w:b/>
          <w:noProof/>
        </w:rPr>
        <w:t>25</w:t>
      </w:r>
      <w:r w:rsidRPr="009069F1">
        <w:rPr>
          <w:rFonts w:ascii="맑은 고딕" w:eastAsia="맑은 고딕" w:hAnsi="맑은 고딕"/>
          <w:noProof/>
        </w:rPr>
        <w:t>(3): p. 162-165.</w:t>
      </w:r>
      <w:bookmarkEnd w:id="1892"/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noProof/>
        </w:rPr>
      </w:pPr>
      <w:bookmarkStart w:id="1893" w:name="_ENREF_4"/>
      <w:r w:rsidRPr="009069F1">
        <w:rPr>
          <w:rFonts w:ascii="맑은 고딕" w:eastAsia="맑은 고딕" w:hAnsi="맑은 고딕"/>
          <w:noProof/>
        </w:rPr>
        <w:t>4.</w:t>
      </w:r>
      <w:r w:rsidRPr="009069F1">
        <w:rPr>
          <w:rFonts w:ascii="맑은 고딕" w:eastAsia="맑은 고딕" w:hAnsi="맑은 고딕"/>
          <w:noProof/>
        </w:rPr>
        <w:tab/>
        <w:t xml:space="preserve">Maroon, J.C., </w:t>
      </w:r>
      <w:r w:rsidRPr="009069F1">
        <w:rPr>
          <w:rFonts w:ascii="맑은 고딕" w:eastAsia="맑은 고딕" w:hAnsi="맑은 고딕"/>
          <w:i/>
          <w:noProof/>
        </w:rPr>
        <w:t>Current concepts in minimally invasive discectomy.</w:t>
      </w:r>
      <w:r w:rsidRPr="009069F1">
        <w:rPr>
          <w:rFonts w:ascii="맑은 고딕" w:eastAsia="맑은 고딕" w:hAnsi="맑은 고딕"/>
          <w:noProof/>
        </w:rPr>
        <w:t xml:space="preserve"> Neurosurgery, 2002. </w:t>
      </w:r>
      <w:r w:rsidRPr="009069F1">
        <w:rPr>
          <w:rFonts w:ascii="맑은 고딕" w:eastAsia="맑은 고딕" w:hAnsi="맑은 고딕"/>
          <w:b/>
          <w:noProof/>
        </w:rPr>
        <w:t>51</w:t>
      </w:r>
      <w:r w:rsidRPr="009069F1">
        <w:rPr>
          <w:rFonts w:ascii="맑은 고딕" w:eastAsia="맑은 고딕" w:hAnsi="맑은 고딕"/>
          <w:noProof/>
        </w:rPr>
        <w:t>(5 Suppl): p. S137-45.</w:t>
      </w:r>
      <w:bookmarkEnd w:id="1893"/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noProof/>
        </w:rPr>
      </w:pPr>
      <w:bookmarkStart w:id="1894" w:name="_ENREF_5"/>
      <w:r w:rsidRPr="009069F1">
        <w:rPr>
          <w:rFonts w:ascii="맑은 고딕" w:eastAsia="맑은 고딕" w:hAnsi="맑은 고딕"/>
          <w:noProof/>
        </w:rPr>
        <w:t>5.</w:t>
      </w:r>
      <w:r w:rsidRPr="009069F1">
        <w:rPr>
          <w:rFonts w:ascii="맑은 고딕" w:eastAsia="맑은 고딕" w:hAnsi="맑은 고딕"/>
          <w:noProof/>
        </w:rPr>
        <w:tab/>
        <w:t xml:space="preserve">Nellensteijn, J., et al., </w:t>
      </w:r>
      <w:r w:rsidRPr="009069F1">
        <w:rPr>
          <w:rFonts w:ascii="맑은 고딕" w:eastAsia="맑은 고딕" w:hAnsi="맑은 고딕"/>
          <w:i/>
          <w:noProof/>
        </w:rPr>
        <w:t>Transforaminal endoscopic surgery for symptomatic lumbar disc herniations: a systematic review of the literature.</w:t>
      </w:r>
      <w:r w:rsidRPr="009069F1">
        <w:rPr>
          <w:rFonts w:ascii="맑은 고딕" w:eastAsia="맑은 고딕" w:hAnsi="맑은 고딕"/>
          <w:noProof/>
        </w:rPr>
        <w:t xml:space="preserve"> European Spine Journal, 2010. </w:t>
      </w:r>
      <w:r w:rsidRPr="009069F1">
        <w:rPr>
          <w:rFonts w:ascii="맑은 고딕" w:eastAsia="맑은 고딕" w:hAnsi="맑은 고딕"/>
          <w:b/>
          <w:noProof/>
        </w:rPr>
        <w:t>19</w:t>
      </w:r>
      <w:r w:rsidRPr="009069F1">
        <w:rPr>
          <w:rFonts w:ascii="맑은 고딕" w:eastAsia="맑은 고딕" w:hAnsi="맑은 고딕"/>
          <w:noProof/>
        </w:rPr>
        <w:t>(2): p. 181-204.</w:t>
      </w:r>
      <w:bookmarkEnd w:id="1894"/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noProof/>
        </w:rPr>
      </w:pPr>
      <w:bookmarkStart w:id="1895" w:name="_ENREF_6"/>
      <w:r w:rsidRPr="009069F1">
        <w:rPr>
          <w:rFonts w:ascii="맑은 고딕" w:eastAsia="맑은 고딕" w:hAnsi="맑은 고딕"/>
          <w:noProof/>
        </w:rPr>
        <w:t>6.</w:t>
      </w:r>
      <w:r w:rsidRPr="009069F1">
        <w:rPr>
          <w:rFonts w:ascii="맑은 고딕" w:eastAsia="맑은 고딕" w:hAnsi="맑은 고딕"/>
          <w:noProof/>
        </w:rPr>
        <w:tab/>
        <w:t xml:space="preserve">Righesso, O., A. Falavigna, and O. Avanzi, </w:t>
      </w:r>
      <w:r w:rsidRPr="009069F1">
        <w:rPr>
          <w:rFonts w:ascii="맑은 고딕" w:eastAsia="맑은 고딕" w:hAnsi="맑은 고딕"/>
          <w:i/>
          <w:noProof/>
        </w:rPr>
        <w:t>Comparison of open discectomy with microendoscopic discectomy in lumbar disc herniations: results of a randomized controlled trial.</w:t>
      </w:r>
      <w:r w:rsidRPr="009069F1">
        <w:rPr>
          <w:rFonts w:ascii="맑은 고딕" w:eastAsia="맑은 고딕" w:hAnsi="맑은 고딕"/>
          <w:noProof/>
        </w:rPr>
        <w:t xml:space="preserve"> Neurosurgery, 2007. </w:t>
      </w:r>
      <w:r w:rsidRPr="009069F1">
        <w:rPr>
          <w:rFonts w:ascii="맑은 고딕" w:eastAsia="맑은 고딕" w:hAnsi="맑은 고딕"/>
          <w:b/>
          <w:noProof/>
        </w:rPr>
        <w:t>61</w:t>
      </w:r>
      <w:r w:rsidRPr="009069F1">
        <w:rPr>
          <w:rFonts w:ascii="맑은 고딕" w:eastAsia="맑은 고딕" w:hAnsi="맑은 고딕"/>
          <w:noProof/>
        </w:rPr>
        <w:t>(3): p. 545-9; discussion 549.</w:t>
      </w:r>
      <w:bookmarkEnd w:id="1895"/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noProof/>
        </w:rPr>
      </w:pPr>
      <w:bookmarkStart w:id="1896" w:name="_ENREF_7"/>
      <w:r w:rsidRPr="009069F1">
        <w:rPr>
          <w:rFonts w:ascii="맑은 고딕" w:eastAsia="맑은 고딕" w:hAnsi="맑은 고딕"/>
          <w:noProof/>
        </w:rPr>
        <w:t>7.</w:t>
      </w:r>
      <w:r w:rsidRPr="009069F1">
        <w:rPr>
          <w:rFonts w:ascii="맑은 고딕" w:eastAsia="맑은 고딕" w:hAnsi="맑은 고딕"/>
          <w:noProof/>
        </w:rPr>
        <w:tab/>
        <w:t xml:space="preserve">Weinstein, J., et al., </w:t>
      </w:r>
      <w:r w:rsidRPr="009069F1">
        <w:rPr>
          <w:rFonts w:ascii="맑은 고딕" w:eastAsia="맑은 고딕" w:hAnsi="맑은 고딕"/>
          <w:i/>
          <w:noProof/>
        </w:rPr>
        <w:t>United States trends and regional variations in lumbar spine surgery: 1992–2003.</w:t>
      </w:r>
      <w:r w:rsidRPr="009069F1">
        <w:rPr>
          <w:rFonts w:ascii="맑은 고딕" w:eastAsia="맑은 고딕" w:hAnsi="맑은 고딕"/>
          <w:noProof/>
        </w:rPr>
        <w:t xml:space="preserve"> Spine, 2006. </w:t>
      </w:r>
      <w:r w:rsidRPr="009069F1">
        <w:rPr>
          <w:rFonts w:ascii="맑은 고딕" w:eastAsia="맑은 고딕" w:hAnsi="맑은 고딕"/>
          <w:b/>
          <w:noProof/>
        </w:rPr>
        <w:t>31</w:t>
      </w:r>
      <w:r w:rsidRPr="009069F1">
        <w:rPr>
          <w:rFonts w:ascii="맑은 고딕" w:eastAsia="맑은 고딕" w:hAnsi="맑은 고딕"/>
          <w:noProof/>
        </w:rPr>
        <w:t>(23): p. 2707.</w:t>
      </w:r>
      <w:bookmarkEnd w:id="1896"/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noProof/>
        </w:rPr>
      </w:pPr>
      <w:bookmarkStart w:id="1897" w:name="_ENREF_8"/>
      <w:r w:rsidRPr="009069F1">
        <w:rPr>
          <w:rFonts w:ascii="맑은 고딕" w:eastAsia="맑은 고딕" w:hAnsi="맑은 고딕"/>
          <w:noProof/>
        </w:rPr>
        <w:t>8.</w:t>
      </w:r>
      <w:r w:rsidRPr="009069F1">
        <w:rPr>
          <w:rFonts w:ascii="맑은 고딕" w:eastAsia="맑은 고딕" w:hAnsi="맑은 고딕"/>
          <w:noProof/>
        </w:rPr>
        <w:tab/>
        <w:t xml:space="preserve">Koes, B., M. Van Tulder, and W. Peul, </w:t>
      </w:r>
      <w:r w:rsidRPr="009069F1">
        <w:rPr>
          <w:rFonts w:ascii="맑은 고딕" w:eastAsia="맑은 고딕" w:hAnsi="맑은 고딕"/>
          <w:i/>
          <w:noProof/>
        </w:rPr>
        <w:t>Diagnosis and treatment of sciatica.</w:t>
      </w:r>
      <w:r w:rsidRPr="009069F1">
        <w:rPr>
          <w:rFonts w:ascii="맑은 고딕" w:eastAsia="맑은 고딕" w:hAnsi="맑은 고딕"/>
          <w:noProof/>
        </w:rPr>
        <w:t xml:space="preserve"> BMJ: British Medical Journal, 2007. </w:t>
      </w:r>
      <w:r w:rsidRPr="009069F1">
        <w:rPr>
          <w:rFonts w:ascii="맑은 고딕" w:eastAsia="맑은 고딕" w:hAnsi="맑은 고딕"/>
          <w:b/>
          <w:noProof/>
        </w:rPr>
        <w:t>334</w:t>
      </w:r>
      <w:r w:rsidRPr="009069F1">
        <w:rPr>
          <w:rFonts w:ascii="맑은 고딕" w:eastAsia="맑은 고딕" w:hAnsi="맑은 고딕"/>
          <w:noProof/>
        </w:rPr>
        <w:t>(7607): p. 1313.</w:t>
      </w:r>
      <w:bookmarkEnd w:id="1897"/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noProof/>
        </w:rPr>
      </w:pPr>
      <w:bookmarkStart w:id="1898" w:name="_ENREF_9"/>
      <w:r w:rsidRPr="009069F1">
        <w:rPr>
          <w:rFonts w:ascii="맑은 고딕" w:eastAsia="맑은 고딕" w:hAnsi="맑은 고딕"/>
          <w:noProof/>
        </w:rPr>
        <w:t>9.</w:t>
      </w:r>
      <w:r w:rsidRPr="009069F1">
        <w:rPr>
          <w:rFonts w:ascii="맑은 고딕" w:eastAsia="맑은 고딕" w:hAnsi="맑은 고딕"/>
          <w:noProof/>
        </w:rPr>
        <w:tab/>
        <w:t xml:space="preserve">Schizas, C., E. Tsiridis, and J. Saksena, </w:t>
      </w:r>
      <w:r w:rsidRPr="009069F1">
        <w:rPr>
          <w:rFonts w:ascii="맑은 고딕" w:eastAsia="맑은 고딕" w:hAnsi="맑은 고딕"/>
          <w:i/>
          <w:noProof/>
        </w:rPr>
        <w:t>Microendoscopic discectomy compared with standard microsurgical discectomy for treatment of uncontained or large contained disc herniations.</w:t>
      </w:r>
      <w:r w:rsidRPr="009069F1">
        <w:rPr>
          <w:rFonts w:ascii="맑은 고딕" w:eastAsia="맑은 고딕" w:hAnsi="맑은 고딕"/>
          <w:noProof/>
        </w:rPr>
        <w:t xml:space="preserve"> Neurosurgery, 2005. </w:t>
      </w:r>
      <w:r w:rsidRPr="009069F1">
        <w:rPr>
          <w:rFonts w:ascii="맑은 고딕" w:eastAsia="맑은 고딕" w:hAnsi="맑은 고딕"/>
          <w:b/>
          <w:noProof/>
        </w:rPr>
        <w:t>57</w:t>
      </w:r>
      <w:r w:rsidRPr="009069F1">
        <w:rPr>
          <w:rFonts w:ascii="맑은 고딕" w:eastAsia="맑은 고딕" w:hAnsi="맑은 고딕"/>
          <w:noProof/>
        </w:rPr>
        <w:t>(4 Suppl): p. 357-60; discussion 357-60.</w:t>
      </w:r>
      <w:bookmarkEnd w:id="1898"/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noProof/>
        </w:rPr>
      </w:pPr>
      <w:bookmarkStart w:id="1899" w:name="_ENREF_10"/>
      <w:r w:rsidRPr="009069F1">
        <w:rPr>
          <w:rFonts w:ascii="맑은 고딕" w:eastAsia="맑은 고딕" w:hAnsi="맑은 고딕"/>
          <w:noProof/>
        </w:rPr>
        <w:t>10.</w:t>
      </w:r>
      <w:r w:rsidRPr="009069F1">
        <w:rPr>
          <w:rFonts w:ascii="맑은 고딕" w:eastAsia="맑은 고딕" w:hAnsi="맑은 고딕"/>
          <w:noProof/>
        </w:rPr>
        <w:tab/>
        <w:t xml:space="preserve">Mixter, W.J. and J.S. Barr, </w:t>
      </w:r>
      <w:r w:rsidRPr="009069F1">
        <w:rPr>
          <w:rFonts w:ascii="맑은 고딕" w:eastAsia="맑은 고딕" w:hAnsi="맑은 고딕"/>
          <w:i/>
          <w:noProof/>
        </w:rPr>
        <w:t>Rupture of intervertebral disc with involvement of the spinal canal.</w:t>
      </w:r>
      <w:r w:rsidRPr="009069F1">
        <w:rPr>
          <w:rFonts w:ascii="맑은 고딕" w:eastAsia="맑은 고딕" w:hAnsi="맑은 고딕"/>
          <w:noProof/>
        </w:rPr>
        <w:t xml:space="preserve"> N Engl J Med., 1934. </w:t>
      </w:r>
      <w:r w:rsidRPr="009069F1">
        <w:rPr>
          <w:rFonts w:ascii="맑은 고딕" w:eastAsia="맑은 고딕" w:hAnsi="맑은 고딕"/>
          <w:b/>
          <w:noProof/>
        </w:rPr>
        <w:t>211</w:t>
      </w:r>
      <w:r w:rsidRPr="009069F1">
        <w:rPr>
          <w:rFonts w:ascii="맑은 고딕" w:eastAsia="맑은 고딕" w:hAnsi="맑은 고딕"/>
          <w:noProof/>
        </w:rPr>
        <w:t>: p. 210-5.</w:t>
      </w:r>
      <w:bookmarkEnd w:id="1899"/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noProof/>
        </w:rPr>
      </w:pPr>
      <w:bookmarkStart w:id="1900" w:name="_ENREF_11"/>
      <w:r w:rsidRPr="009069F1">
        <w:rPr>
          <w:rFonts w:ascii="맑은 고딕" w:eastAsia="맑은 고딕" w:hAnsi="맑은 고딕"/>
          <w:noProof/>
        </w:rPr>
        <w:t>11.</w:t>
      </w:r>
      <w:r w:rsidRPr="009069F1">
        <w:rPr>
          <w:rFonts w:ascii="맑은 고딕" w:eastAsia="맑은 고딕" w:hAnsi="맑은 고딕"/>
          <w:noProof/>
        </w:rPr>
        <w:tab/>
        <w:t xml:space="preserve">Yasargil, M.G., </w:t>
      </w:r>
      <w:r w:rsidRPr="009069F1">
        <w:rPr>
          <w:rFonts w:ascii="맑은 고딕" w:eastAsia="맑은 고딕" w:hAnsi="맑은 고딕"/>
          <w:i/>
          <w:noProof/>
        </w:rPr>
        <w:t>Microsurgical operation for herniated disc, in: Wullenweber R, Brock M, Hamer J, Klinger M, Spoerri O, editors.</w:t>
      </w:r>
      <w:r w:rsidRPr="009069F1">
        <w:rPr>
          <w:rFonts w:ascii="맑은 고딕" w:eastAsia="맑은 고딕" w:hAnsi="맑은 고딕"/>
          <w:noProof/>
        </w:rPr>
        <w:t xml:space="preserve"> Advances in Neurosurgery. Berlin: Springer-Verlag, 1977: p. p. 81.</w:t>
      </w:r>
      <w:bookmarkEnd w:id="1900"/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i/>
          <w:noProof/>
        </w:rPr>
      </w:pPr>
      <w:bookmarkStart w:id="1901" w:name="_ENREF_12"/>
      <w:r w:rsidRPr="009069F1">
        <w:rPr>
          <w:rFonts w:ascii="맑은 고딕" w:eastAsia="맑은 고딕" w:hAnsi="맑은 고딕"/>
          <w:noProof/>
        </w:rPr>
        <w:t>12.</w:t>
      </w:r>
      <w:r w:rsidRPr="009069F1">
        <w:rPr>
          <w:rFonts w:ascii="맑은 고딕" w:eastAsia="맑은 고딕" w:hAnsi="맑은 고딕"/>
          <w:noProof/>
        </w:rPr>
        <w:tab/>
        <w:t xml:space="preserve">Caspar, W., </w:t>
      </w:r>
      <w:r w:rsidRPr="009069F1">
        <w:rPr>
          <w:rFonts w:ascii="맑은 고딕" w:eastAsia="맑은 고딕" w:hAnsi="맑은 고딕"/>
          <w:i/>
          <w:noProof/>
        </w:rPr>
        <w:t>A new surgical procedure for lumbar disc herniation causing less tissue damage through a microsurgical</w:t>
      </w:r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noProof/>
        </w:rPr>
      </w:pPr>
      <w:r w:rsidRPr="009069F1">
        <w:rPr>
          <w:rFonts w:ascii="맑은 고딕" w:eastAsia="맑은 고딕" w:hAnsi="맑은 고딕"/>
          <w:i/>
          <w:noProof/>
        </w:rPr>
        <w:t>approach, in: Wullenweber R, Brock M, Hamer J, Klinger M, Spoerri O, editors.</w:t>
      </w:r>
      <w:r w:rsidRPr="009069F1">
        <w:rPr>
          <w:rFonts w:ascii="맑은 고딕" w:eastAsia="맑은 고딕" w:hAnsi="맑은 고딕"/>
          <w:noProof/>
        </w:rPr>
        <w:t xml:space="preserve"> Advances in Neurosurgery. Berlin: Springer-Verlag, 1977: p. pp. 74–7.</w:t>
      </w:r>
      <w:bookmarkEnd w:id="1901"/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noProof/>
        </w:rPr>
      </w:pPr>
      <w:bookmarkStart w:id="1902" w:name="_ENREF_13"/>
      <w:r w:rsidRPr="009069F1">
        <w:rPr>
          <w:rFonts w:ascii="맑은 고딕" w:eastAsia="맑은 고딕" w:hAnsi="맑은 고딕"/>
          <w:noProof/>
        </w:rPr>
        <w:t>13.</w:t>
      </w:r>
      <w:r w:rsidRPr="009069F1">
        <w:rPr>
          <w:rFonts w:ascii="맑은 고딕" w:eastAsia="맑은 고딕" w:hAnsi="맑은 고딕"/>
          <w:noProof/>
        </w:rPr>
        <w:tab/>
        <w:t xml:space="preserve">Williams, R.W., </w:t>
      </w:r>
      <w:r w:rsidRPr="009069F1">
        <w:rPr>
          <w:rFonts w:ascii="맑은 고딕" w:eastAsia="맑은 고딕" w:hAnsi="맑은 고딕"/>
          <w:i/>
          <w:noProof/>
        </w:rPr>
        <w:t>Microlumbar discectomy: A conservative approach to the virgin herniated lumbar disc.</w:t>
      </w:r>
      <w:r w:rsidRPr="009069F1">
        <w:rPr>
          <w:rFonts w:ascii="맑은 고딕" w:eastAsia="맑은 고딕" w:hAnsi="맑은 고딕"/>
          <w:noProof/>
        </w:rPr>
        <w:t xml:space="preserve"> Spine, 1978. </w:t>
      </w:r>
      <w:r w:rsidRPr="009069F1">
        <w:rPr>
          <w:rFonts w:ascii="맑은 고딕" w:eastAsia="맑은 고딕" w:hAnsi="맑은 고딕"/>
          <w:b/>
          <w:noProof/>
        </w:rPr>
        <w:t>3</w:t>
      </w:r>
      <w:r w:rsidRPr="009069F1">
        <w:rPr>
          <w:rFonts w:ascii="맑은 고딕" w:eastAsia="맑은 고딕" w:hAnsi="맑은 고딕"/>
          <w:noProof/>
        </w:rPr>
        <w:t>: p. 175-182.</w:t>
      </w:r>
      <w:bookmarkEnd w:id="1902"/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noProof/>
        </w:rPr>
      </w:pPr>
      <w:bookmarkStart w:id="1903" w:name="_ENREF_14"/>
      <w:r w:rsidRPr="009069F1">
        <w:rPr>
          <w:rFonts w:ascii="맑은 고딕" w:eastAsia="맑은 고딕" w:hAnsi="맑은 고딕"/>
          <w:noProof/>
        </w:rPr>
        <w:t>14.</w:t>
      </w:r>
      <w:r w:rsidRPr="009069F1">
        <w:rPr>
          <w:rFonts w:ascii="맑은 고딕" w:eastAsia="맑은 고딕" w:hAnsi="맑은 고딕"/>
          <w:noProof/>
        </w:rPr>
        <w:tab/>
        <w:t xml:space="preserve">Schreiber, A. and Y. Suezawa, </w:t>
      </w:r>
      <w:r w:rsidRPr="009069F1">
        <w:rPr>
          <w:rFonts w:ascii="맑은 고딕" w:eastAsia="맑은 고딕" w:hAnsi="맑은 고딕"/>
          <w:i/>
          <w:noProof/>
        </w:rPr>
        <w:t>Transdiscoscopic percutaneous nucleotomy in disc herniation.</w:t>
      </w:r>
      <w:r w:rsidRPr="009069F1">
        <w:rPr>
          <w:rFonts w:ascii="맑은 고딕" w:eastAsia="맑은 고딕" w:hAnsi="맑은 고딕"/>
          <w:noProof/>
        </w:rPr>
        <w:t xml:space="preserve"> Orthop Rev, 1986. </w:t>
      </w:r>
      <w:r w:rsidRPr="009069F1">
        <w:rPr>
          <w:rFonts w:ascii="맑은 고딕" w:eastAsia="맑은 고딕" w:hAnsi="맑은 고딕"/>
          <w:b/>
          <w:noProof/>
        </w:rPr>
        <w:t>15</w:t>
      </w:r>
      <w:r w:rsidRPr="009069F1">
        <w:rPr>
          <w:rFonts w:ascii="맑은 고딕" w:eastAsia="맑은 고딕" w:hAnsi="맑은 고딕"/>
          <w:noProof/>
        </w:rPr>
        <w:t>: p. 35-8.</w:t>
      </w:r>
      <w:bookmarkEnd w:id="1903"/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noProof/>
        </w:rPr>
      </w:pPr>
      <w:bookmarkStart w:id="1904" w:name="_ENREF_15"/>
      <w:r w:rsidRPr="009069F1">
        <w:rPr>
          <w:rFonts w:ascii="맑은 고딕" w:eastAsia="맑은 고딕" w:hAnsi="맑은 고딕"/>
          <w:noProof/>
        </w:rPr>
        <w:t>15.</w:t>
      </w:r>
      <w:r w:rsidRPr="009069F1">
        <w:rPr>
          <w:rFonts w:ascii="맑은 고딕" w:eastAsia="맑은 고딕" w:hAnsi="맑은 고딕"/>
          <w:noProof/>
        </w:rPr>
        <w:tab/>
        <w:t xml:space="preserve">Mayer, H.M. and M. Brock, </w:t>
      </w:r>
      <w:r w:rsidRPr="009069F1">
        <w:rPr>
          <w:rFonts w:ascii="맑은 고딕" w:eastAsia="맑은 고딕" w:hAnsi="맑은 고딕"/>
          <w:i/>
          <w:noProof/>
        </w:rPr>
        <w:t>Percutaneous endoscopic discectomy:Surgical technique and preliminary results compared to microsurgical discectomy.</w:t>
      </w:r>
      <w:r w:rsidRPr="009069F1">
        <w:rPr>
          <w:rFonts w:ascii="맑은 고딕" w:eastAsia="맑은 고딕" w:hAnsi="맑은 고딕"/>
          <w:noProof/>
        </w:rPr>
        <w:t xml:space="preserve"> J Neurosurg, 1993. </w:t>
      </w:r>
      <w:r w:rsidRPr="009069F1">
        <w:rPr>
          <w:rFonts w:ascii="맑은 고딕" w:eastAsia="맑은 고딕" w:hAnsi="맑은 고딕"/>
          <w:b/>
          <w:noProof/>
        </w:rPr>
        <w:t>78</w:t>
      </w:r>
      <w:r w:rsidRPr="009069F1">
        <w:rPr>
          <w:rFonts w:ascii="맑은 고딕" w:eastAsia="맑은 고딕" w:hAnsi="맑은 고딕"/>
          <w:noProof/>
        </w:rPr>
        <w:t>: p. 216-25.</w:t>
      </w:r>
      <w:bookmarkEnd w:id="1904"/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noProof/>
        </w:rPr>
      </w:pPr>
      <w:bookmarkStart w:id="1905" w:name="_ENREF_16"/>
      <w:r w:rsidRPr="009069F1">
        <w:rPr>
          <w:rFonts w:ascii="맑은 고딕" w:eastAsia="맑은 고딕" w:hAnsi="맑은 고딕"/>
          <w:noProof/>
        </w:rPr>
        <w:t>16.</w:t>
      </w:r>
      <w:r w:rsidRPr="009069F1">
        <w:rPr>
          <w:rFonts w:ascii="맑은 고딕" w:eastAsia="맑은 고딕" w:hAnsi="맑은 고딕"/>
          <w:noProof/>
        </w:rPr>
        <w:tab/>
        <w:t xml:space="preserve">Foley, K.T. and M.M. Smith, </w:t>
      </w:r>
      <w:r w:rsidRPr="009069F1">
        <w:rPr>
          <w:rFonts w:ascii="맑은 고딕" w:eastAsia="맑은 고딕" w:hAnsi="맑은 고딕"/>
          <w:i/>
          <w:noProof/>
        </w:rPr>
        <w:t>Microendoscopic discectomy.</w:t>
      </w:r>
      <w:r w:rsidRPr="009069F1">
        <w:rPr>
          <w:rFonts w:ascii="맑은 고딕" w:eastAsia="맑은 고딕" w:hAnsi="맑은 고딕"/>
          <w:noProof/>
        </w:rPr>
        <w:t xml:space="preserve"> Tech Neurosurg., 1997. </w:t>
      </w:r>
      <w:r w:rsidRPr="009069F1">
        <w:rPr>
          <w:rFonts w:ascii="맑은 고딕" w:eastAsia="맑은 고딕" w:hAnsi="맑은 고딕"/>
          <w:b/>
          <w:noProof/>
        </w:rPr>
        <w:t>3</w:t>
      </w:r>
      <w:r w:rsidRPr="009069F1">
        <w:rPr>
          <w:rFonts w:ascii="맑은 고딕" w:eastAsia="맑은 고딕" w:hAnsi="맑은 고딕"/>
          <w:noProof/>
        </w:rPr>
        <w:t>: p. 301-7.</w:t>
      </w:r>
      <w:bookmarkEnd w:id="1905"/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noProof/>
        </w:rPr>
      </w:pPr>
      <w:bookmarkStart w:id="1906" w:name="_ENREF_17"/>
      <w:r w:rsidRPr="009069F1">
        <w:rPr>
          <w:rFonts w:ascii="맑은 고딕" w:eastAsia="맑은 고딕" w:hAnsi="맑은 고딕"/>
          <w:noProof/>
        </w:rPr>
        <w:t>17.</w:t>
      </w:r>
      <w:r w:rsidRPr="009069F1">
        <w:rPr>
          <w:rFonts w:ascii="맑은 고딕" w:eastAsia="맑은 고딕" w:hAnsi="맑은 고딕"/>
          <w:noProof/>
        </w:rPr>
        <w:tab/>
        <w:t xml:space="preserve">RON, R.I. and D.A. CARLOS, </w:t>
      </w:r>
      <w:r w:rsidRPr="009069F1">
        <w:rPr>
          <w:rFonts w:ascii="맑은 고딕" w:eastAsia="맑은 고딕" w:hAnsi="맑은 고딕"/>
          <w:i/>
          <w:noProof/>
        </w:rPr>
        <w:t>Lumbar microdiscectomy and microendoscopic discectomy.</w:t>
      </w:r>
      <w:r w:rsidRPr="009069F1">
        <w:rPr>
          <w:rFonts w:ascii="맑은 고딕" w:eastAsia="맑은 고딕" w:hAnsi="맑은 고딕"/>
          <w:noProof/>
        </w:rPr>
        <w:t xml:space="preserve"> Minimally Invasive Therapy, 2006. </w:t>
      </w:r>
      <w:r w:rsidRPr="009069F1">
        <w:rPr>
          <w:rFonts w:ascii="맑은 고딕" w:eastAsia="맑은 고딕" w:hAnsi="맑은 고딕"/>
          <w:b/>
          <w:noProof/>
        </w:rPr>
        <w:t>15</w:t>
      </w:r>
      <w:r w:rsidRPr="009069F1">
        <w:rPr>
          <w:rFonts w:ascii="맑은 고딕" w:eastAsia="맑은 고딕" w:hAnsi="맑은 고딕"/>
          <w:noProof/>
        </w:rPr>
        <w:t>(5): p. 267-270.</w:t>
      </w:r>
      <w:bookmarkEnd w:id="1906"/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noProof/>
        </w:rPr>
      </w:pPr>
      <w:bookmarkStart w:id="1907" w:name="_ENREF_18"/>
      <w:r w:rsidRPr="009069F1">
        <w:rPr>
          <w:rFonts w:ascii="맑은 고딕" w:eastAsia="맑은 고딕" w:hAnsi="맑은 고딕"/>
          <w:noProof/>
        </w:rPr>
        <w:t>18.</w:t>
      </w:r>
      <w:r w:rsidRPr="009069F1">
        <w:rPr>
          <w:rFonts w:ascii="맑은 고딕" w:eastAsia="맑은 고딕" w:hAnsi="맑은 고딕"/>
          <w:noProof/>
        </w:rPr>
        <w:tab/>
        <w:t xml:space="preserve">Wu, X., et al., </w:t>
      </w:r>
      <w:r w:rsidRPr="009069F1">
        <w:rPr>
          <w:rFonts w:ascii="맑은 고딕" w:eastAsia="맑은 고딕" w:hAnsi="맑은 고딕"/>
          <w:i/>
          <w:noProof/>
        </w:rPr>
        <w:t xml:space="preserve">Microendoscopic Discectomy for Lumbar Disc Herniation:Surgical Technique </w:t>
      </w:r>
      <w:r w:rsidRPr="009069F1">
        <w:rPr>
          <w:rFonts w:ascii="맑은 고딕" w:eastAsia="맑은 고딕" w:hAnsi="맑은 고딕"/>
          <w:i/>
          <w:noProof/>
        </w:rPr>
        <w:lastRenderedPageBreak/>
        <w:t>and Outcome in 873 Consecutive Cases.</w:t>
      </w:r>
      <w:r w:rsidRPr="009069F1">
        <w:rPr>
          <w:rFonts w:ascii="맑은 고딕" w:eastAsia="맑은 고딕" w:hAnsi="맑은 고딕"/>
          <w:noProof/>
        </w:rPr>
        <w:t xml:space="preserve"> SPINE, 2006. </w:t>
      </w:r>
      <w:r w:rsidRPr="009069F1">
        <w:rPr>
          <w:rFonts w:ascii="맑은 고딕" w:eastAsia="맑은 고딕" w:hAnsi="맑은 고딕"/>
          <w:b/>
          <w:noProof/>
        </w:rPr>
        <w:t>31</w:t>
      </w:r>
      <w:r w:rsidRPr="009069F1">
        <w:rPr>
          <w:rFonts w:ascii="맑은 고딕" w:eastAsia="맑은 고딕" w:hAnsi="맑은 고딕"/>
          <w:noProof/>
        </w:rPr>
        <w:t>(23): p. 2689-2694.</w:t>
      </w:r>
      <w:bookmarkEnd w:id="1907"/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noProof/>
        </w:rPr>
      </w:pPr>
      <w:bookmarkStart w:id="1908" w:name="_ENREF_19"/>
      <w:r w:rsidRPr="009069F1">
        <w:rPr>
          <w:rFonts w:ascii="맑은 고딕" w:eastAsia="맑은 고딕" w:hAnsi="맑은 고딕"/>
          <w:noProof/>
        </w:rPr>
        <w:t>19.</w:t>
      </w:r>
      <w:r w:rsidRPr="009069F1">
        <w:rPr>
          <w:rFonts w:ascii="맑은 고딕" w:eastAsia="맑은 고딕" w:hAnsi="맑은 고딕"/>
          <w:noProof/>
        </w:rPr>
        <w:tab/>
        <w:t xml:space="preserve">Jin, K.M., et al., </w:t>
      </w:r>
      <w:r w:rsidRPr="009069F1">
        <w:rPr>
          <w:rFonts w:ascii="맑은 고딕" w:eastAsia="맑은 고딕" w:hAnsi="맑은 고딕"/>
          <w:i/>
          <w:noProof/>
        </w:rPr>
        <w:t>Targeted percutaneous transforaminal endoscopic diskectomy in 295 patients: comparison with results of microscopic diskectomy.</w:t>
      </w:r>
      <w:r w:rsidRPr="009069F1">
        <w:rPr>
          <w:rFonts w:ascii="맑은 고딕" w:eastAsia="맑은 고딕" w:hAnsi="맑은 고딕"/>
          <w:noProof/>
        </w:rPr>
        <w:t xml:space="preserve"> Surgical Neurology, 2007. </w:t>
      </w:r>
      <w:r w:rsidRPr="009069F1">
        <w:rPr>
          <w:rFonts w:ascii="맑은 고딕" w:eastAsia="맑은 고딕" w:hAnsi="맑은 고딕"/>
          <w:b/>
          <w:noProof/>
        </w:rPr>
        <w:t>68</w:t>
      </w:r>
      <w:r w:rsidRPr="009069F1">
        <w:rPr>
          <w:rFonts w:ascii="맑은 고딕" w:eastAsia="맑은 고딕" w:hAnsi="맑은 고딕"/>
          <w:noProof/>
        </w:rPr>
        <w:t>: p. 623- 631.</w:t>
      </w:r>
      <w:bookmarkEnd w:id="1908"/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noProof/>
        </w:rPr>
      </w:pPr>
      <w:bookmarkStart w:id="1909" w:name="_ENREF_20"/>
      <w:r w:rsidRPr="009069F1">
        <w:rPr>
          <w:rFonts w:ascii="맑은 고딕" w:eastAsia="맑은 고딕" w:hAnsi="맑은 고딕"/>
          <w:noProof/>
        </w:rPr>
        <w:t>20.</w:t>
      </w:r>
      <w:r w:rsidRPr="009069F1">
        <w:rPr>
          <w:rFonts w:ascii="맑은 고딕" w:eastAsia="맑은 고딕" w:hAnsi="맑은 고딕"/>
          <w:noProof/>
        </w:rPr>
        <w:tab/>
        <w:t xml:space="preserve">Orlando, R., F. Asdrubal, and A. Osmar, </w:t>
      </w:r>
      <w:r w:rsidRPr="009069F1">
        <w:rPr>
          <w:rFonts w:ascii="맑은 고딕" w:eastAsia="맑은 고딕" w:hAnsi="맑은 고딕"/>
          <w:i/>
          <w:noProof/>
        </w:rPr>
        <w:t>Comparison of Open Discectomy With Microendoscopic Discectomy in Lumbar Disc Herniations : Results of A Randomized Controlled Trial.</w:t>
      </w:r>
      <w:r w:rsidRPr="009069F1">
        <w:rPr>
          <w:rFonts w:ascii="맑은 고딕" w:eastAsia="맑은 고딕" w:hAnsi="맑은 고딕"/>
          <w:noProof/>
        </w:rPr>
        <w:t xml:space="preserve"> Neurosurgery 2007. </w:t>
      </w:r>
      <w:r w:rsidRPr="009069F1">
        <w:rPr>
          <w:rFonts w:ascii="맑은 고딕" w:eastAsia="맑은 고딕" w:hAnsi="맑은 고딕"/>
          <w:b/>
          <w:noProof/>
        </w:rPr>
        <w:t>61</w:t>
      </w:r>
      <w:r w:rsidRPr="009069F1">
        <w:rPr>
          <w:rFonts w:ascii="맑은 고딕" w:eastAsia="맑은 고딕" w:hAnsi="맑은 고딕"/>
          <w:noProof/>
        </w:rPr>
        <w:t>: p. 545-549.</w:t>
      </w:r>
      <w:bookmarkEnd w:id="1909"/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i/>
          <w:noProof/>
        </w:rPr>
      </w:pPr>
      <w:bookmarkStart w:id="1910" w:name="_ENREF_21"/>
      <w:r w:rsidRPr="009069F1">
        <w:rPr>
          <w:rFonts w:ascii="맑은 고딕" w:eastAsia="맑은 고딕" w:hAnsi="맑은 고딕"/>
          <w:noProof/>
        </w:rPr>
        <w:t>21.</w:t>
      </w:r>
      <w:r w:rsidRPr="009069F1">
        <w:rPr>
          <w:rFonts w:ascii="맑은 고딕" w:eastAsia="맑은 고딕" w:hAnsi="맑은 고딕"/>
          <w:noProof/>
        </w:rPr>
        <w:tab/>
        <w:t xml:space="preserve">Sebastian, R., et al., </w:t>
      </w:r>
      <w:r w:rsidRPr="009069F1">
        <w:rPr>
          <w:rFonts w:ascii="맑은 고딕" w:eastAsia="맑은 고딕" w:hAnsi="맑은 고딕"/>
          <w:i/>
          <w:noProof/>
        </w:rPr>
        <w:t>Full-Endoscopic Interlaminar and Transforaminal Lumbar Discectomy Versus Conventional Microsurgical Technique</w:t>
      </w:r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noProof/>
        </w:rPr>
      </w:pPr>
      <w:r w:rsidRPr="009069F1">
        <w:rPr>
          <w:rFonts w:ascii="맑은 고딕" w:eastAsia="맑은 고딕" w:hAnsi="맑은 고딕"/>
          <w:i/>
          <w:noProof/>
        </w:rPr>
        <w:t>A Prospective, Randomized, Controlled Study.</w:t>
      </w:r>
      <w:r w:rsidRPr="009069F1">
        <w:rPr>
          <w:rFonts w:ascii="맑은 고딕" w:eastAsia="맑은 고딕" w:hAnsi="맑은 고딕"/>
          <w:noProof/>
        </w:rPr>
        <w:t xml:space="preserve"> SPINE, 2008 </w:t>
      </w:r>
      <w:r w:rsidRPr="009069F1">
        <w:rPr>
          <w:rFonts w:ascii="맑은 고딕" w:eastAsia="맑은 고딕" w:hAnsi="맑은 고딕"/>
          <w:b/>
          <w:noProof/>
        </w:rPr>
        <w:t>33</w:t>
      </w:r>
      <w:r w:rsidRPr="009069F1">
        <w:rPr>
          <w:rFonts w:ascii="맑은 고딕" w:eastAsia="맑은 고딕" w:hAnsi="맑은 고딕"/>
          <w:noProof/>
        </w:rPr>
        <w:t>(9): p. 931-939.</w:t>
      </w:r>
      <w:bookmarkEnd w:id="1910"/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noProof/>
        </w:rPr>
      </w:pPr>
      <w:bookmarkStart w:id="1911" w:name="_ENREF_22"/>
      <w:r w:rsidRPr="009069F1">
        <w:rPr>
          <w:rFonts w:ascii="맑은 고딕" w:eastAsia="맑은 고딕" w:hAnsi="맑은 고딕"/>
          <w:noProof/>
        </w:rPr>
        <w:t>22.</w:t>
      </w:r>
      <w:r w:rsidRPr="009069F1">
        <w:rPr>
          <w:rFonts w:ascii="맑은 고딕" w:eastAsia="맑은 고딕" w:hAnsi="맑은 고딕"/>
          <w:noProof/>
        </w:rPr>
        <w:tab/>
        <w:t xml:space="preserve">Kotryna, V., S. Bronius, and A.V. Kazys, </w:t>
      </w:r>
      <w:r w:rsidRPr="009069F1">
        <w:rPr>
          <w:rFonts w:ascii="맑은 고딕" w:eastAsia="맑은 고딕" w:hAnsi="맑은 고딕"/>
          <w:i/>
          <w:noProof/>
        </w:rPr>
        <w:t>Clinical outcomes of patients with lumbar disc herniation, selected for one-level open-discectomy and microdiscectomy.</w:t>
      </w:r>
      <w:r w:rsidRPr="009069F1">
        <w:rPr>
          <w:rFonts w:ascii="맑은 고딕" w:eastAsia="맑은 고딕" w:hAnsi="맑은 고딕"/>
          <w:noProof/>
        </w:rPr>
        <w:t xml:space="preserve"> Eur Spine J 2010 </w:t>
      </w:r>
      <w:r w:rsidRPr="009069F1">
        <w:rPr>
          <w:rFonts w:ascii="맑은 고딕" w:eastAsia="맑은 고딕" w:hAnsi="맑은 고딕"/>
          <w:b/>
          <w:noProof/>
        </w:rPr>
        <w:t>19</w:t>
      </w:r>
      <w:r w:rsidRPr="009069F1">
        <w:rPr>
          <w:rFonts w:ascii="맑은 고딕" w:eastAsia="맑은 고딕" w:hAnsi="맑은 고딕"/>
          <w:noProof/>
        </w:rPr>
        <w:t>: p. 1450-1458.</w:t>
      </w:r>
      <w:bookmarkEnd w:id="1911"/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noProof/>
        </w:rPr>
      </w:pPr>
      <w:bookmarkStart w:id="1912" w:name="_ENREF_23"/>
      <w:r w:rsidRPr="009069F1">
        <w:rPr>
          <w:rFonts w:ascii="맑은 고딕" w:eastAsia="맑은 고딕" w:hAnsi="맑은 고딕"/>
          <w:noProof/>
        </w:rPr>
        <w:t>23.</w:t>
      </w:r>
      <w:r w:rsidRPr="009069F1">
        <w:rPr>
          <w:rFonts w:ascii="맑은 고딕" w:eastAsia="맑은 고딕" w:hAnsi="맑은 고딕"/>
          <w:noProof/>
        </w:rPr>
        <w:tab/>
        <w:t xml:space="preserve">Fager, C.A. and S.R. Freidberg, </w:t>
      </w:r>
      <w:r w:rsidRPr="009069F1">
        <w:rPr>
          <w:rFonts w:ascii="맑은 고딕" w:eastAsia="맑은 고딕" w:hAnsi="맑은 고딕"/>
          <w:i/>
          <w:noProof/>
        </w:rPr>
        <w:t>Analysis of failures and poor results of lumbar spine surgery.</w:t>
      </w:r>
      <w:r w:rsidRPr="009069F1">
        <w:rPr>
          <w:rFonts w:ascii="맑은 고딕" w:eastAsia="맑은 고딕" w:hAnsi="맑은 고딕"/>
          <w:noProof/>
        </w:rPr>
        <w:t xml:space="preserve"> Spine (Phila Pa 1976), 1980. </w:t>
      </w:r>
      <w:r w:rsidRPr="009069F1">
        <w:rPr>
          <w:rFonts w:ascii="맑은 고딕" w:eastAsia="맑은 고딕" w:hAnsi="맑은 고딕"/>
          <w:b/>
          <w:noProof/>
        </w:rPr>
        <w:t>5</w:t>
      </w:r>
      <w:r w:rsidRPr="009069F1">
        <w:rPr>
          <w:rFonts w:ascii="맑은 고딕" w:eastAsia="맑은 고딕" w:hAnsi="맑은 고딕"/>
          <w:noProof/>
        </w:rPr>
        <w:t>(1): p. 87-94.</w:t>
      </w:r>
      <w:bookmarkEnd w:id="1912"/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noProof/>
        </w:rPr>
      </w:pPr>
      <w:bookmarkStart w:id="1913" w:name="_ENREF_24"/>
      <w:r w:rsidRPr="009069F1">
        <w:rPr>
          <w:rFonts w:ascii="맑은 고딕" w:eastAsia="맑은 고딕" w:hAnsi="맑은 고딕"/>
          <w:noProof/>
        </w:rPr>
        <w:t>24.</w:t>
      </w:r>
      <w:r w:rsidRPr="009069F1">
        <w:rPr>
          <w:rFonts w:ascii="맑은 고딕" w:eastAsia="맑은 고딕" w:hAnsi="맑은 고딕"/>
          <w:noProof/>
        </w:rPr>
        <w:tab/>
        <w:t xml:space="preserve">Davis, R.A., </w:t>
      </w:r>
      <w:r w:rsidRPr="009069F1">
        <w:rPr>
          <w:rFonts w:ascii="맑은 고딕" w:eastAsia="맑은 고딕" w:hAnsi="맑은 고딕"/>
          <w:i/>
          <w:noProof/>
        </w:rPr>
        <w:t>A long-term outcome analysis of 984 surgically treated herniated lumbar discs.</w:t>
      </w:r>
      <w:r w:rsidRPr="009069F1">
        <w:rPr>
          <w:rFonts w:ascii="맑은 고딕" w:eastAsia="맑은 고딕" w:hAnsi="맑은 고딕"/>
          <w:noProof/>
        </w:rPr>
        <w:t xml:space="preserve"> J Neurosurg, 1994. </w:t>
      </w:r>
      <w:r w:rsidRPr="009069F1">
        <w:rPr>
          <w:rFonts w:ascii="맑은 고딕" w:eastAsia="맑은 고딕" w:hAnsi="맑은 고딕"/>
          <w:b/>
          <w:noProof/>
        </w:rPr>
        <w:t>80</w:t>
      </w:r>
      <w:r w:rsidRPr="009069F1">
        <w:rPr>
          <w:rFonts w:ascii="맑은 고딕" w:eastAsia="맑은 고딕" w:hAnsi="맑은 고딕"/>
          <w:noProof/>
        </w:rPr>
        <w:t>(3): p. 415-21.</w:t>
      </w:r>
      <w:bookmarkEnd w:id="1913"/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noProof/>
        </w:rPr>
      </w:pPr>
      <w:bookmarkStart w:id="1914" w:name="_ENREF_25"/>
      <w:r w:rsidRPr="009069F1">
        <w:rPr>
          <w:rFonts w:ascii="맑은 고딕" w:eastAsia="맑은 고딕" w:hAnsi="맑은 고딕"/>
          <w:noProof/>
        </w:rPr>
        <w:t>25.</w:t>
      </w:r>
      <w:r w:rsidRPr="009069F1">
        <w:rPr>
          <w:rFonts w:ascii="맑은 고딕" w:eastAsia="맑은 고딕" w:hAnsi="맑은 고딕"/>
          <w:noProof/>
        </w:rPr>
        <w:tab/>
        <w:t xml:space="preserve">Osterman, H., et al., </w:t>
      </w:r>
      <w:r w:rsidRPr="009069F1">
        <w:rPr>
          <w:rFonts w:ascii="맑은 고딕" w:eastAsia="맑은 고딕" w:hAnsi="맑은 고딕"/>
          <w:i/>
          <w:noProof/>
        </w:rPr>
        <w:t>Effectiveness of microdiscectomy for lumbar disc herniation: a randomized controlled trial with 2 years of follow-up.</w:t>
      </w:r>
      <w:r w:rsidRPr="009069F1">
        <w:rPr>
          <w:rFonts w:ascii="맑은 고딕" w:eastAsia="맑은 고딕" w:hAnsi="맑은 고딕"/>
          <w:noProof/>
        </w:rPr>
        <w:t xml:space="preserve"> Spine (Phila Pa 1976), 2006. </w:t>
      </w:r>
      <w:r w:rsidRPr="009069F1">
        <w:rPr>
          <w:rFonts w:ascii="맑은 고딕" w:eastAsia="맑은 고딕" w:hAnsi="맑은 고딕"/>
          <w:b/>
          <w:noProof/>
        </w:rPr>
        <w:t>31</w:t>
      </w:r>
      <w:r w:rsidRPr="009069F1">
        <w:rPr>
          <w:rFonts w:ascii="맑은 고딕" w:eastAsia="맑은 고딕" w:hAnsi="맑은 고딕"/>
          <w:noProof/>
        </w:rPr>
        <w:t>(21): p. 2409-14.</w:t>
      </w:r>
      <w:bookmarkEnd w:id="1914"/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noProof/>
        </w:rPr>
      </w:pPr>
      <w:bookmarkStart w:id="1915" w:name="_ENREF_26"/>
      <w:r w:rsidRPr="009069F1">
        <w:rPr>
          <w:rFonts w:ascii="맑은 고딕" w:eastAsia="맑은 고딕" w:hAnsi="맑은 고딕"/>
          <w:noProof/>
        </w:rPr>
        <w:t>26.</w:t>
      </w:r>
      <w:r w:rsidRPr="009069F1">
        <w:rPr>
          <w:rFonts w:ascii="맑은 고딕" w:eastAsia="맑은 고딕" w:hAnsi="맑은 고딕"/>
          <w:noProof/>
        </w:rPr>
        <w:tab/>
        <w:t xml:space="preserve">Atlas, S.J., et al., </w:t>
      </w:r>
      <w:r w:rsidRPr="009069F1">
        <w:rPr>
          <w:rFonts w:ascii="맑은 고딕" w:eastAsia="맑은 고딕" w:hAnsi="맑은 고딕"/>
          <w:i/>
          <w:noProof/>
        </w:rPr>
        <w:t>Long-term outcomes of surgical and nonsurgical management of lumbar spinal stenosis: 8 to 10 year results from the maine lumbar spine study.</w:t>
      </w:r>
      <w:r w:rsidRPr="009069F1">
        <w:rPr>
          <w:rFonts w:ascii="맑은 고딕" w:eastAsia="맑은 고딕" w:hAnsi="맑은 고딕"/>
          <w:noProof/>
        </w:rPr>
        <w:t xml:space="preserve"> Spine (Phila Pa 1976), 2005. </w:t>
      </w:r>
      <w:r w:rsidRPr="009069F1">
        <w:rPr>
          <w:rFonts w:ascii="맑은 고딕" w:eastAsia="맑은 고딕" w:hAnsi="맑은 고딕"/>
          <w:b/>
          <w:noProof/>
        </w:rPr>
        <w:t>30</w:t>
      </w:r>
      <w:r w:rsidRPr="009069F1">
        <w:rPr>
          <w:rFonts w:ascii="맑은 고딕" w:eastAsia="맑은 고딕" w:hAnsi="맑은 고딕"/>
          <w:noProof/>
        </w:rPr>
        <w:t>(8): p. 936-43.</w:t>
      </w:r>
      <w:bookmarkEnd w:id="1915"/>
    </w:p>
    <w:p w:rsidR="009069F1" w:rsidRDefault="009069F1" w:rsidP="009069F1">
      <w:pPr>
        <w:rPr>
          <w:rFonts w:ascii="맑은 고딕" w:eastAsia="맑은 고딕" w:hAnsi="맑은 고딕"/>
          <w:noProof/>
        </w:rPr>
      </w:pPr>
    </w:p>
    <w:p w:rsidR="00CE2D84" w:rsidRDefault="0050794E" w:rsidP="00510629">
      <w:pPr>
        <w:ind w:left="720" w:hanging="720"/>
      </w:pPr>
      <w:r>
        <w:fldChar w:fldCharType="end"/>
      </w:r>
    </w:p>
    <w:sectPr w:rsidR="00CE2D84" w:rsidSect="00B36FB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2" w:author="Inje University Medical College" w:date="2011-02-17T04:21:00Z" w:initials="Urm, SH">
    <w:p w:rsidR="009069F1" w:rsidRPr="00BB412D" w:rsidRDefault="009069F1">
      <w:pPr>
        <w:pStyle w:val="a7"/>
      </w:pPr>
      <w:r w:rsidRPr="00BB412D">
        <w:rPr>
          <w:rStyle w:val="a6"/>
        </w:rPr>
        <w:annotationRef/>
      </w:r>
      <w:r w:rsidRPr="00BB412D">
        <w:t>‘</w:t>
      </w:r>
      <w:r w:rsidRPr="00BB412D">
        <w:rPr>
          <w:rFonts w:hint="eastAsia"/>
        </w:rPr>
        <w:t>논쟁의 진행</w:t>
      </w:r>
      <w:r w:rsidRPr="00BB412D">
        <w:t>’</w:t>
      </w:r>
      <w:r w:rsidRPr="00BB412D">
        <w:rPr>
          <w:rFonts w:hint="eastAsia"/>
        </w:rPr>
        <w:t>에 해당하는 참고문헌 제시</w:t>
      </w:r>
    </w:p>
  </w:comment>
  <w:comment w:id="21" w:author="Inje University Medical College" w:date="2011-02-17T00:17:00Z" w:initials="Urm, SH">
    <w:p w:rsidR="009069F1" w:rsidRPr="00B24D40" w:rsidRDefault="009069F1">
      <w:pPr>
        <w:pStyle w:val="a7"/>
      </w:pPr>
      <w:r>
        <w:rPr>
          <w:rStyle w:val="a6"/>
        </w:rPr>
        <w:annotationRef/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탈출증</w:t>
      </w:r>
      <w:proofErr w:type="spellEnd"/>
      <w:r>
        <w:rPr>
          <w:rFonts w:hint="eastAsia"/>
        </w:rPr>
        <w:t xml:space="preserve"> 관련 의료비 차이에 대해 논하다가 갑자기 </w:t>
      </w:r>
      <w:r>
        <w:t>‘</w:t>
      </w:r>
      <w:r>
        <w:rPr>
          <w:rFonts w:hint="eastAsia"/>
        </w:rPr>
        <w:t>OD와 ED를 활용한 연구의 양</w:t>
      </w:r>
      <w:r>
        <w:t>’</w:t>
      </w:r>
      <w:r>
        <w:rPr>
          <w:rFonts w:hint="eastAsia"/>
        </w:rPr>
        <w:t xml:space="preserve">에 대한 이야기가 나옵니다. </w:t>
      </w:r>
      <w:r w:rsidRPr="00B24D40">
        <w:rPr>
          <w:rFonts w:hint="eastAsia"/>
          <w:u w:val="single"/>
        </w:rPr>
        <w:t>OD와 ED를 사용해 무엇을 알아보기 위한 연구가 부족하다는 것인지</w:t>
      </w:r>
      <w:r>
        <w:rPr>
          <w:rFonts w:hint="eastAsia"/>
        </w:rPr>
        <w:t xml:space="preserve"> 이 문장만으로는 이해가 어렵습니다. 만약 단순히 연구의 양이 부족하다면 이 리뷰와 진행하고 있는 meta 연구가 제대로 이루어질 수 없다는 이야기로밖에 해석되지 않습니다.</w:t>
      </w:r>
    </w:p>
  </w:comment>
  <w:comment w:id="34" w:author="Inje University Medical College" w:date="2011-02-17T00:17:00Z" w:initials="Urm, SH">
    <w:p w:rsidR="009069F1" w:rsidRDefault="009069F1">
      <w:pPr>
        <w:pStyle w:val="a7"/>
      </w:pPr>
      <w:r>
        <w:rPr>
          <w:rStyle w:val="a6"/>
        </w:rPr>
        <w:annotationRef/>
      </w:r>
      <w:r>
        <w:rPr>
          <w:rFonts w:hint="eastAsia"/>
        </w:rPr>
        <w:t>위에서 언급한 같은 내용을 반복할 이유는?</w:t>
      </w:r>
    </w:p>
  </w:comment>
  <w:comment w:id="53" w:author="Inje University Medical College" w:date="2011-02-17T00:17:00Z" w:initials="Urm, SH">
    <w:p w:rsidR="009069F1" w:rsidRDefault="009069F1">
      <w:pPr>
        <w:pStyle w:val="a7"/>
      </w:pPr>
      <w:r>
        <w:rPr>
          <w:rStyle w:val="a6"/>
        </w:rPr>
        <w:annotationRef/>
      </w:r>
      <w:r>
        <w:rPr>
          <w:rFonts w:hint="eastAsia"/>
        </w:rPr>
        <w:t>OD라는 약어를 사용할 것이라면 OD로 표기</w:t>
      </w:r>
    </w:p>
  </w:comment>
  <w:comment w:id="59" w:author="Inje University Medical College" w:date="2011-02-17T00:17:00Z" w:initials="Urm, SH">
    <w:p w:rsidR="009069F1" w:rsidRDefault="009069F1">
      <w:pPr>
        <w:pStyle w:val="a7"/>
      </w:pPr>
      <w:r>
        <w:rPr>
          <w:rStyle w:val="a6"/>
        </w:rPr>
        <w:annotationRef/>
      </w:r>
      <w:r>
        <w:rPr>
          <w:rFonts w:hint="eastAsia"/>
        </w:rPr>
        <w:t>한글 용어 사용하고 ()로 영문 표시</w:t>
      </w:r>
    </w:p>
  </w:comment>
  <w:comment w:id="64" w:author="Inje University Medical College" w:date="2011-02-17T00:17:00Z" w:initials="Urm, SH">
    <w:p w:rsidR="009069F1" w:rsidRDefault="009069F1">
      <w:pPr>
        <w:pStyle w:val="a7"/>
      </w:pPr>
      <w:r>
        <w:rPr>
          <w:rStyle w:val="a6"/>
        </w:rPr>
        <w:annotationRef/>
      </w:r>
      <w:r>
        <w:rPr>
          <w:rFonts w:hint="eastAsia"/>
        </w:rPr>
        <w:t>한글 용어 사용하고 ()로 영문 표시</w:t>
      </w:r>
    </w:p>
  </w:comment>
  <w:comment w:id="70" w:author="Inje University Medical College" w:date="2011-02-17T00:17:00Z" w:initials="Urm, SH">
    <w:p w:rsidR="009069F1" w:rsidRDefault="009069F1">
      <w:pPr>
        <w:pStyle w:val="a7"/>
      </w:pPr>
      <w:r>
        <w:rPr>
          <w:rStyle w:val="a6"/>
        </w:rPr>
        <w:annotationRef/>
      </w:r>
      <w:r>
        <w:rPr>
          <w:rFonts w:hint="eastAsia"/>
        </w:rPr>
        <w:t>한글 용어 사용하고 ()로 영문 표시</w:t>
      </w:r>
    </w:p>
  </w:comment>
  <w:comment w:id="73" w:author="Inje University Medical College" w:date="2011-02-17T00:17:00Z" w:initials="Urm, SH">
    <w:p w:rsidR="009069F1" w:rsidRDefault="009069F1">
      <w:pPr>
        <w:pStyle w:val="a7"/>
      </w:pPr>
      <w:r>
        <w:rPr>
          <w:rStyle w:val="a6"/>
        </w:rPr>
        <w:annotationRef/>
      </w:r>
      <w:r>
        <w:rPr>
          <w:rFonts w:hint="eastAsia"/>
        </w:rPr>
        <w:t>한글 용어</w:t>
      </w:r>
    </w:p>
  </w:comment>
  <w:comment w:id="78" w:author="Inje University Medical College" w:date="2011-02-17T00:17:00Z" w:initials="Urm, SH">
    <w:p w:rsidR="009069F1" w:rsidRDefault="009069F1">
      <w:pPr>
        <w:pStyle w:val="a7"/>
      </w:pPr>
      <w:r>
        <w:rPr>
          <w:rStyle w:val="a6"/>
        </w:rPr>
        <w:annotationRef/>
      </w:r>
      <w:r>
        <w:rPr>
          <w:rFonts w:hint="eastAsia"/>
        </w:rPr>
        <w:t>한글 용어</w:t>
      </w:r>
    </w:p>
  </w:comment>
  <w:comment w:id="81" w:author="Inje University Medical College" w:date="2011-02-17T00:17:00Z" w:initials="Urm, SH">
    <w:p w:rsidR="009069F1" w:rsidRDefault="009069F1">
      <w:pPr>
        <w:pStyle w:val="a7"/>
      </w:pPr>
      <w:r>
        <w:rPr>
          <w:rStyle w:val="a6"/>
        </w:rPr>
        <w:annotationRef/>
      </w:r>
      <w:r>
        <w:rPr>
          <w:rFonts w:hint="eastAsia"/>
        </w:rPr>
        <w:t>한글 용어</w:t>
      </w:r>
    </w:p>
  </w:comment>
  <w:comment w:id="83" w:author="Inje University Medical College" w:date="2011-02-17T00:17:00Z" w:initials="Urm, SH">
    <w:p w:rsidR="009069F1" w:rsidRDefault="009069F1">
      <w:pPr>
        <w:pStyle w:val="a7"/>
      </w:pPr>
      <w:r>
        <w:rPr>
          <w:rStyle w:val="a6"/>
        </w:rPr>
        <w:annotationRef/>
      </w:r>
      <w:r>
        <w:rPr>
          <w:rFonts w:hint="eastAsia"/>
        </w:rPr>
        <w:t>문장의 의미가 명확하지 않습니다. 원문을 기준으로 정확히 해석해 주세요.</w:t>
      </w:r>
    </w:p>
  </w:comment>
  <w:comment w:id="92" w:author="Inje University Medical College" w:date="2011-02-17T00:17:00Z" w:initials="Urm, SH">
    <w:p w:rsidR="009069F1" w:rsidRDefault="009069F1">
      <w:pPr>
        <w:pStyle w:val="a7"/>
      </w:pPr>
      <w:r>
        <w:rPr>
          <w:rStyle w:val="a6"/>
        </w:rPr>
        <w:annotationRef/>
      </w:r>
      <w:r>
        <w:rPr>
          <w:rFonts w:hint="eastAsia"/>
        </w:rPr>
        <w:t xml:space="preserve">이 문장대로라면 MED가 OD보다 수술 자체로 우월하기보다는 열등하지 않다는 의미입니다. 만약 위 해석이 </w:t>
      </w:r>
      <w:proofErr w:type="spellStart"/>
      <w:r>
        <w:rPr>
          <w:rFonts w:hint="eastAsia"/>
        </w:rPr>
        <w:t>맞다면</w:t>
      </w:r>
      <w:proofErr w:type="spellEnd"/>
      <w:r>
        <w:rPr>
          <w:rFonts w:hint="eastAsia"/>
        </w:rPr>
        <w:t xml:space="preserve"> 수술자체가 아닌 수술외적인 부분의 효용성을 비교해야 할 것입니다.</w:t>
      </w:r>
    </w:p>
  </w:comment>
  <w:comment w:id="675" w:author="Inje University Medical College" w:date="2011-02-17T00:17:00Z" w:initials="Urm, SH">
    <w:p w:rsidR="009069F1" w:rsidRDefault="009069F1">
      <w:pPr>
        <w:pStyle w:val="a7"/>
      </w:pPr>
      <w:r>
        <w:rPr>
          <w:rStyle w:val="a6"/>
        </w:rPr>
        <w:annotationRef/>
      </w:r>
      <w:r>
        <w:rPr>
          <w:rFonts w:hint="eastAsia"/>
        </w:rPr>
        <w:t>Chi-square 해 보면 Chi = 115.091 (p&lt;0.0001)로 나옵니다. 확인바랍니다. 만약 t-test라면 무시하세요.</w:t>
      </w:r>
    </w:p>
  </w:comment>
  <w:comment w:id="686" w:author="Inje University Medical College" w:date="2011-02-17T00:17:00Z" w:initials="Urm, SH">
    <w:p w:rsidR="009069F1" w:rsidRDefault="009069F1">
      <w:pPr>
        <w:pStyle w:val="a7"/>
      </w:pPr>
      <w:r>
        <w:rPr>
          <w:rStyle w:val="a6"/>
        </w:rPr>
        <w:annotationRef/>
      </w:r>
      <w:r>
        <w:rPr>
          <w:rFonts w:hint="eastAsia"/>
        </w:rPr>
        <w:t>Chi-square 해 보면 Chi = 33.176 (p&lt;0.0001)로 나옵니다. 확인바랍니다.</w:t>
      </w:r>
    </w:p>
  </w:comment>
  <w:comment w:id="763" w:author="Inje University Medical College" w:date="2011-02-17T00:17:00Z" w:initials="Urm, SH">
    <w:p w:rsidR="009069F1" w:rsidRDefault="009069F1">
      <w:pPr>
        <w:pStyle w:val="a7"/>
      </w:pPr>
      <w:r>
        <w:rPr>
          <w:rStyle w:val="a6"/>
        </w:rPr>
        <w:annotationRef/>
      </w:r>
      <w:r>
        <w:rPr>
          <w:rFonts w:hint="eastAsia"/>
        </w:rPr>
        <w:t>Wu X, Jin KM, Orlando R 의 연구와 비교했을 때 수술시간의 차이가 너무 큽니다. 시간을 정하는 기준이 같은가요?</w:t>
      </w:r>
    </w:p>
  </w:comment>
  <w:comment w:id="975" w:author="Inje University Medical College" w:date="2011-02-17T15:37:00Z" w:initials="Urm, SH">
    <w:p w:rsidR="009069F1" w:rsidRDefault="009069F1" w:rsidP="009069F1">
      <w:pPr>
        <w:pStyle w:val="a7"/>
        <w:rPr>
          <w:strike/>
        </w:rPr>
      </w:pPr>
      <w:r>
        <w:rPr>
          <w:rStyle w:val="a6"/>
        </w:rPr>
        <w:annotationRef/>
      </w:r>
      <w:r w:rsidRPr="000D09BB">
        <w:rPr>
          <w:rFonts w:hint="eastAsia"/>
          <w:strike/>
        </w:rPr>
        <w:t>Chi-square 해 보면 Chi = 115.091 (p&lt;0.0001)로 나옵니다. 확인바랍니다. 만약 t-test라면 무시하세요.</w:t>
      </w:r>
    </w:p>
    <w:p w:rsidR="009069F1" w:rsidRPr="000D09BB" w:rsidRDefault="009069F1" w:rsidP="009069F1">
      <w:pPr>
        <w:pStyle w:val="a7"/>
        <w:numPr>
          <w:ilvl w:val="0"/>
          <w:numId w:val="2"/>
        </w:numPr>
      </w:pPr>
      <w:r w:rsidRPr="000D09BB">
        <w:rPr>
          <w:rFonts w:hint="eastAsia"/>
        </w:rPr>
        <w:t>분석방법에 대한 언급이 없습니다.</w:t>
      </w:r>
    </w:p>
  </w:comment>
  <w:comment w:id="986" w:author="Inje University Medical College" w:date="2011-02-17T15:37:00Z" w:initials="Urm, SH">
    <w:p w:rsidR="009069F1" w:rsidRDefault="009069F1" w:rsidP="009069F1">
      <w:pPr>
        <w:pStyle w:val="a7"/>
        <w:rPr>
          <w:strike/>
        </w:rPr>
      </w:pPr>
      <w:r>
        <w:rPr>
          <w:rStyle w:val="a6"/>
        </w:rPr>
        <w:annotationRef/>
      </w:r>
      <w:r w:rsidRPr="000D09BB">
        <w:rPr>
          <w:rFonts w:hint="eastAsia"/>
          <w:strike/>
        </w:rPr>
        <w:t>Chi-square 해 보면 Chi = 33.176 (p&lt;0.0001)로 나옵니다. 확인바랍니다.</w:t>
      </w:r>
    </w:p>
    <w:p w:rsidR="009069F1" w:rsidRPr="000D09BB" w:rsidRDefault="009069F1" w:rsidP="009069F1">
      <w:pPr>
        <w:pStyle w:val="a7"/>
        <w:numPr>
          <w:ilvl w:val="0"/>
          <w:numId w:val="2"/>
        </w:numPr>
        <w:rPr>
          <w:strike/>
        </w:rPr>
      </w:pPr>
      <w:r w:rsidRPr="000D09BB">
        <w:rPr>
          <w:rFonts w:hint="eastAsia"/>
        </w:rPr>
        <w:t xml:space="preserve"> 분석방법에 대한 언급이 없습니다.</w:t>
      </w:r>
    </w:p>
  </w:comment>
  <w:comment w:id="1128" w:author="Inje University Medical College" w:date="2011-02-17T15:37:00Z" w:initials="Urm, SH">
    <w:p w:rsidR="009069F1" w:rsidRDefault="009069F1" w:rsidP="009069F1">
      <w:pPr>
        <w:pStyle w:val="a7"/>
      </w:pPr>
      <w:r>
        <w:rPr>
          <w:rStyle w:val="a6"/>
        </w:rPr>
        <w:annotationRef/>
      </w:r>
      <w:r>
        <w:rPr>
          <w:rFonts w:hint="eastAsia"/>
        </w:rPr>
        <w:t>Wu X, Jin KM, Orlando R 의 연구와 비교했을 때 수술시간의 차이가 너무 큽니다. 시간을 정하는 기준이 같은가요?</w:t>
      </w:r>
    </w:p>
  </w:comment>
  <w:comment w:id="1212" w:author="Inje University Medical College" w:date="2011-02-17T00:17:00Z" w:initials="Urm, SH">
    <w:p w:rsidR="009069F1" w:rsidRDefault="009069F1">
      <w:pPr>
        <w:pStyle w:val="a7"/>
      </w:pPr>
      <w:r>
        <w:rPr>
          <w:rStyle w:val="a6"/>
        </w:rPr>
        <w:annotationRef/>
      </w:r>
      <w:r>
        <w:rPr>
          <w:rFonts w:hint="eastAsia"/>
        </w:rPr>
        <w:t>표 1, 표 2로 요약해서 표시한 내용에 대한 기술이 없습니다.</w:t>
      </w:r>
    </w:p>
    <w:p w:rsidR="009069F1" w:rsidRDefault="009069F1">
      <w:pPr>
        <w:pStyle w:val="a7"/>
      </w:pPr>
      <w:r>
        <w:rPr>
          <w:rFonts w:hint="eastAsia"/>
        </w:rPr>
        <w:t xml:space="preserve">논문은 표에서 </w:t>
      </w:r>
      <w:proofErr w:type="spellStart"/>
      <w:r>
        <w:rPr>
          <w:rFonts w:hint="eastAsia"/>
        </w:rPr>
        <w:t>시간순으로</w:t>
      </w:r>
      <w:proofErr w:type="spellEnd"/>
      <w:r>
        <w:rPr>
          <w:rFonts w:hint="eastAsia"/>
        </w:rPr>
        <w:t xml:space="preserve"> 배열하십시오.</w:t>
      </w:r>
    </w:p>
    <w:p w:rsidR="009069F1" w:rsidRDefault="009069F1">
      <w:pPr>
        <w:pStyle w:val="a7"/>
      </w:pPr>
      <w:r>
        <w:rPr>
          <w:rFonts w:hint="eastAsia"/>
        </w:rPr>
        <w:t>연구대상자의 인구학적 특성, 대상선정방법, 탈락비율을 정리하십시오.</w:t>
      </w:r>
    </w:p>
    <w:p w:rsidR="009069F1" w:rsidRDefault="009069F1">
      <w:pPr>
        <w:pStyle w:val="a7"/>
      </w:pPr>
      <w:r>
        <w:rPr>
          <w:rFonts w:hint="eastAsia"/>
        </w:rPr>
        <w:t xml:space="preserve">연구목적, 결론, </w:t>
      </w:r>
      <w:proofErr w:type="spellStart"/>
      <w:r>
        <w:rPr>
          <w:rFonts w:hint="eastAsia"/>
        </w:rPr>
        <w:t>제한점을</w:t>
      </w:r>
      <w:proofErr w:type="spellEnd"/>
      <w:r>
        <w:rPr>
          <w:rFonts w:hint="eastAsia"/>
        </w:rPr>
        <w:t xml:space="preserve"> 정리하십시오.</w:t>
      </w:r>
    </w:p>
    <w:p w:rsidR="009069F1" w:rsidRPr="009F0029" w:rsidRDefault="009069F1">
      <w:pPr>
        <w:pStyle w:val="a7"/>
      </w:pPr>
      <w:r>
        <w:rPr>
          <w:rFonts w:hint="eastAsia"/>
        </w:rPr>
        <w:t>OD, MED 결과에 대한 논문이 여기에 제시한 5개 밖에 없나요? 비교한 논문이 이 것뿐이더라도 OD만 또는 MED만 제시한 연구들은 있을 듯 합니다.</w:t>
      </w:r>
    </w:p>
  </w:comment>
  <w:comment w:id="1550" w:author="Inje University Medical College" w:date="2011-02-17T15:37:00Z" w:initials="Urm, SH">
    <w:p w:rsidR="009069F1" w:rsidRPr="000D09BB" w:rsidRDefault="009069F1" w:rsidP="009069F1">
      <w:pPr>
        <w:pStyle w:val="a7"/>
        <w:rPr>
          <w:strike/>
        </w:rPr>
      </w:pPr>
      <w:r>
        <w:rPr>
          <w:rStyle w:val="a6"/>
        </w:rPr>
        <w:annotationRef/>
      </w:r>
      <w:r w:rsidRPr="000D09BB">
        <w:rPr>
          <w:rFonts w:hint="eastAsia"/>
          <w:strike/>
        </w:rPr>
        <w:t>표 1, 표 2로 요약해서 표시한 내용에 대한 기술이 없습니다.</w:t>
      </w:r>
    </w:p>
    <w:p w:rsidR="009069F1" w:rsidRPr="0084690A" w:rsidRDefault="009069F1" w:rsidP="009069F1">
      <w:pPr>
        <w:pStyle w:val="a7"/>
        <w:rPr>
          <w:strike/>
        </w:rPr>
      </w:pPr>
      <w:r w:rsidRPr="0084690A">
        <w:rPr>
          <w:rFonts w:hint="eastAsia"/>
          <w:strike/>
        </w:rPr>
        <w:t xml:space="preserve">논문은 표에서 </w:t>
      </w:r>
      <w:proofErr w:type="spellStart"/>
      <w:r w:rsidRPr="0084690A">
        <w:rPr>
          <w:rFonts w:hint="eastAsia"/>
          <w:strike/>
        </w:rPr>
        <w:t>시간순으로</w:t>
      </w:r>
      <w:proofErr w:type="spellEnd"/>
      <w:r w:rsidRPr="0084690A">
        <w:rPr>
          <w:rFonts w:hint="eastAsia"/>
          <w:strike/>
        </w:rPr>
        <w:t xml:space="preserve"> 배열하십시오.</w:t>
      </w:r>
    </w:p>
    <w:p w:rsidR="009069F1" w:rsidRDefault="009069F1" w:rsidP="009069F1">
      <w:pPr>
        <w:pStyle w:val="a7"/>
      </w:pPr>
      <w:r>
        <w:rPr>
          <w:rFonts w:hint="eastAsia"/>
        </w:rPr>
        <w:t>연구대상자의 인구학적 특성, 대상선정방법, 탈락비율을 정리하십시오.</w:t>
      </w:r>
    </w:p>
    <w:p w:rsidR="009069F1" w:rsidRDefault="009069F1" w:rsidP="009069F1">
      <w:pPr>
        <w:pStyle w:val="a7"/>
      </w:pPr>
      <w:r>
        <w:rPr>
          <w:rFonts w:hint="eastAsia"/>
        </w:rPr>
        <w:t xml:space="preserve">연구목적, 결론, </w:t>
      </w:r>
      <w:proofErr w:type="spellStart"/>
      <w:r>
        <w:rPr>
          <w:rFonts w:hint="eastAsia"/>
        </w:rPr>
        <w:t>제한점을</w:t>
      </w:r>
      <w:proofErr w:type="spellEnd"/>
      <w:r>
        <w:rPr>
          <w:rFonts w:hint="eastAsia"/>
        </w:rPr>
        <w:t xml:space="preserve"> 정리하십시오.</w:t>
      </w:r>
    </w:p>
    <w:p w:rsidR="009069F1" w:rsidRPr="0084690A" w:rsidRDefault="009069F1" w:rsidP="009069F1">
      <w:pPr>
        <w:pStyle w:val="a7"/>
        <w:rPr>
          <w:strike/>
        </w:rPr>
      </w:pPr>
      <w:r w:rsidRPr="0084690A">
        <w:rPr>
          <w:rFonts w:hint="eastAsia"/>
          <w:strike/>
        </w:rPr>
        <w:t>OD, MED 결과에 대한 논문이 여기에 제시한 5개 밖에 없나요? 비교한 논문이 이 것뿐이더라도 OD만 또는 MED만 제시한 연구들은 있을 듯 합니다.</w:t>
      </w:r>
    </w:p>
    <w:p w:rsidR="009069F1" w:rsidRPr="009F0029" w:rsidRDefault="009069F1" w:rsidP="009069F1">
      <w:pPr>
        <w:pStyle w:val="a7"/>
        <w:numPr>
          <w:ilvl w:val="0"/>
          <w:numId w:val="2"/>
        </w:numPr>
      </w:pPr>
      <w:r>
        <w:rPr>
          <w:rFonts w:hint="eastAsia"/>
        </w:rPr>
        <w:t xml:space="preserve">다른 논문들이 더 있긴 한데 많은 논문들이 비교 기준이 다르고 사용 척도가 다르고 중복되는 것이 적어 여기서 비교해서 보여주기 어렵습니다. 또 한가지 수술법에 대한 </w:t>
      </w:r>
      <w:proofErr w:type="gramStart"/>
      <w:r>
        <w:rPr>
          <w:rFonts w:hint="eastAsia"/>
        </w:rPr>
        <w:t>논문들은  수술</w:t>
      </w:r>
      <w:proofErr w:type="gramEnd"/>
      <w:r>
        <w:rPr>
          <w:rFonts w:hint="eastAsia"/>
        </w:rPr>
        <w:t xml:space="preserve"> 결과를 나타내는데 다른 방법을 이용한 것도 많고 우리가 원하는 수치가 자세히 나와있는 경우도 적습니다. 대체로 비슷한 것들로 나와있고 두 수술법을 비교한 논문들 위주로 했으며, 리뷰논문에서 </w:t>
      </w:r>
      <w:proofErr w:type="gramStart"/>
      <w:r>
        <w:rPr>
          <w:rFonts w:hint="eastAsia"/>
        </w:rPr>
        <w:t>지금까지  두</w:t>
      </w:r>
      <w:proofErr w:type="gramEnd"/>
      <w:r>
        <w:rPr>
          <w:rFonts w:hint="eastAsia"/>
        </w:rPr>
        <w:t xml:space="preserve"> 수술법 비교한 논문들을 정리해서 보여주는 것도 괜찮을 것 같아서 이렇게 정리했습니다.</w:t>
      </w:r>
    </w:p>
  </w:comment>
  <w:comment w:id="1887" w:author="Inje University Medical College" w:date="2011-02-17T00:17:00Z" w:initials="Urm, SH">
    <w:p w:rsidR="009069F1" w:rsidRDefault="009069F1">
      <w:pPr>
        <w:pStyle w:val="a7"/>
      </w:pPr>
      <w:r>
        <w:rPr>
          <w:rStyle w:val="a6"/>
        </w:rPr>
        <w:annotationRef/>
      </w:r>
      <w:r>
        <w:rPr>
          <w:rFonts w:hint="eastAsia"/>
        </w:rPr>
        <w:t>차이가 없는데 체계적인 비교가 필요한 이유는 무엇인가요?</w:t>
      </w:r>
    </w:p>
    <w:p w:rsidR="009069F1" w:rsidRDefault="009069F1">
      <w:pPr>
        <w:pStyle w:val="a7"/>
      </w:pPr>
      <w:r>
        <w:rPr>
          <w:rFonts w:hint="eastAsia"/>
        </w:rPr>
        <w:t xml:space="preserve">고민 많이 해야 할 부분인 </w:t>
      </w:r>
      <w:proofErr w:type="gramStart"/>
      <w:r>
        <w:rPr>
          <w:rFonts w:hint="eastAsia"/>
        </w:rPr>
        <w:t>듯</w:t>
      </w:r>
      <w:r>
        <w:t>…</w:t>
      </w:r>
      <w:proofErr w:type="gramEnd"/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76F" w:rsidRDefault="0061076F" w:rsidP="002E0DAD">
      <w:r>
        <w:separator/>
      </w:r>
    </w:p>
  </w:endnote>
  <w:endnote w:type="continuationSeparator" w:id="0">
    <w:p w:rsidR="0061076F" w:rsidRDefault="0061076F" w:rsidP="002E0D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vP8585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abon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-Condensed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-Condense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-CondensedObliqu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TT5843c57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athematicalPi-On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dvP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Tir_sym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al-GreekwithMath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dvTT32a07b98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TT454a7a89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76F" w:rsidRDefault="0061076F" w:rsidP="002E0DAD">
      <w:r>
        <w:separator/>
      </w:r>
    </w:p>
  </w:footnote>
  <w:footnote w:type="continuationSeparator" w:id="0">
    <w:p w:rsidR="0061076F" w:rsidRDefault="0061076F" w:rsidP="002E0D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4F106C"/>
    <w:multiLevelType w:val="hybridMultilevel"/>
    <w:tmpl w:val="66C03D60"/>
    <w:lvl w:ilvl="0" w:tplc="1BA4D2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7A2F3694"/>
    <w:multiLevelType w:val="hybridMultilevel"/>
    <w:tmpl w:val="A9140442"/>
    <w:lvl w:ilvl="0" w:tplc="7B9224B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Numbered&lt;/Style&gt;&lt;LeftDelim&gt;{&lt;/LeftDelim&gt;&lt;RightDelim&gt;}&lt;/RightDelim&gt;&lt;FontName&gt;맑은 고딕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99zrxrfa45z5vuefern5ap0la90xx9rzt0xr&quot;&gt;My EndNote Library&lt;record-ids&gt;&lt;item&gt;2&lt;/item&gt;&lt;item&gt;3&lt;/item&gt;&lt;item&gt;4&lt;/item&gt;&lt;item&gt;5&lt;/item&gt;&lt;item&gt;8&lt;/item&gt;&lt;item&gt;10&lt;/item&gt;&lt;item&gt;11&lt;/item&gt;&lt;item&gt;13&lt;/item&gt;&lt;item&gt;36&lt;/item&gt;&lt;item&gt;41&lt;/item&gt;&lt;item&gt;42&lt;/item&gt;&lt;item&gt;44&lt;/item&gt;&lt;item&gt;46&lt;/item&gt;&lt;item&gt;48&lt;/item&gt;&lt;item&gt;49&lt;/item&gt;&lt;item&gt;50&lt;/item&gt;&lt;item&gt;53&lt;/item&gt;&lt;item&gt;54&lt;/item&gt;&lt;item&gt;55&lt;/item&gt;&lt;item&gt;56&lt;/item&gt;&lt;item&gt;58&lt;/item&gt;&lt;item&gt;59&lt;/item&gt;&lt;/record-ids&gt;&lt;/item&gt;&lt;/Libraries&gt;"/>
  </w:docVars>
  <w:rsids>
    <w:rsidRoot w:val="002670EB"/>
    <w:rsid w:val="00001BE2"/>
    <w:rsid w:val="00003D8C"/>
    <w:rsid w:val="0001784A"/>
    <w:rsid w:val="00073297"/>
    <w:rsid w:val="00093417"/>
    <w:rsid w:val="00097403"/>
    <w:rsid w:val="000C5014"/>
    <w:rsid w:val="000E7E65"/>
    <w:rsid w:val="000F57CA"/>
    <w:rsid w:val="001118DF"/>
    <w:rsid w:val="00143F72"/>
    <w:rsid w:val="0015176A"/>
    <w:rsid w:val="001812FE"/>
    <w:rsid w:val="00181AC0"/>
    <w:rsid w:val="001D39B6"/>
    <w:rsid w:val="001D5962"/>
    <w:rsid w:val="001E511F"/>
    <w:rsid w:val="001F30BC"/>
    <w:rsid w:val="0021232F"/>
    <w:rsid w:val="002670EB"/>
    <w:rsid w:val="002A63AC"/>
    <w:rsid w:val="002D1604"/>
    <w:rsid w:val="002D2C11"/>
    <w:rsid w:val="002E0DAD"/>
    <w:rsid w:val="002F43B3"/>
    <w:rsid w:val="002F4DE6"/>
    <w:rsid w:val="0031524F"/>
    <w:rsid w:val="00333E53"/>
    <w:rsid w:val="003408E9"/>
    <w:rsid w:val="003D77F1"/>
    <w:rsid w:val="003E3896"/>
    <w:rsid w:val="003E43F3"/>
    <w:rsid w:val="0041186D"/>
    <w:rsid w:val="00424270"/>
    <w:rsid w:val="00430FAD"/>
    <w:rsid w:val="004417B5"/>
    <w:rsid w:val="00465627"/>
    <w:rsid w:val="00482238"/>
    <w:rsid w:val="0050504C"/>
    <w:rsid w:val="0050794E"/>
    <w:rsid w:val="00510629"/>
    <w:rsid w:val="00586ED2"/>
    <w:rsid w:val="0061076F"/>
    <w:rsid w:val="006156A9"/>
    <w:rsid w:val="006218D9"/>
    <w:rsid w:val="00635666"/>
    <w:rsid w:val="00663AB0"/>
    <w:rsid w:val="00691617"/>
    <w:rsid w:val="00697226"/>
    <w:rsid w:val="006A5831"/>
    <w:rsid w:val="006B714A"/>
    <w:rsid w:val="006D7762"/>
    <w:rsid w:val="00714915"/>
    <w:rsid w:val="0073093E"/>
    <w:rsid w:val="00736BC2"/>
    <w:rsid w:val="00737862"/>
    <w:rsid w:val="007445CF"/>
    <w:rsid w:val="00762616"/>
    <w:rsid w:val="00773D00"/>
    <w:rsid w:val="007A3E9C"/>
    <w:rsid w:val="007B02F9"/>
    <w:rsid w:val="007C479D"/>
    <w:rsid w:val="007D31F4"/>
    <w:rsid w:val="007E52D7"/>
    <w:rsid w:val="0080301D"/>
    <w:rsid w:val="008203BA"/>
    <w:rsid w:val="00831D66"/>
    <w:rsid w:val="0084098F"/>
    <w:rsid w:val="00886424"/>
    <w:rsid w:val="008D0891"/>
    <w:rsid w:val="008D0937"/>
    <w:rsid w:val="00900FA6"/>
    <w:rsid w:val="009069F1"/>
    <w:rsid w:val="00937BEB"/>
    <w:rsid w:val="00953F92"/>
    <w:rsid w:val="00962438"/>
    <w:rsid w:val="00972507"/>
    <w:rsid w:val="00975AB5"/>
    <w:rsid w:val="00987F60"/>
    <w:rsid w:val="009A22D7"/>
    <w:rsid w:val="009F0029"/>
    <w:rsid w:val="009F02ED"/>
    <w:rsid w:val="009F53FD"/>
    <w:rsid w:val="00A20568"/>
    <w:rsid w:val="00A305D4"/>
    <w:rsid w:val="00A366F1"/>
    <w:rsid w:val="00A47857"/>
    <w:rsid w:val="00A64212"/>
    <w:rsid w:val="00AA63DE"/>
    <w:rsid w:val="00AE1793"/>
    <w:rsid w:val="00AF0383"/>
    <w:rsid w:val="00AF5C05"/>
    <w:rsid w:val="00AF77D7"/>
    <w:rsid w:val="00B0641D"/>
    <w:rsid w:val="00B24D40"/>
    <w:rsid w:val="00B36FB6"/>
    <w:rsid w:val="00B576CC"/>
    <w:rsid w:val="00B750D3"/>
    <w:rsid w:val="00BA7B4D"/>
    <w:rsid w:val="00BB412D"/>
    <w:rsid w:val="00BB4B6C"/>
    <w:rsid w:val="00BB73A4"/>
    <w:rsid w:val="00BE2AE0"/>
    <w:rsid w:val="00C16C86"/>
    <w:rsid w:val="00C2167A"/>
    <w:rsid w:val="00C458B0"/>
    <w:rsid w:val="00C673CE"/>
    <w:rsid w:val="00CB7D1A"/>
    <w:rsid w:val="00CE2D84"/>
    <w:rsid w:val="00CF44A2"/>
    <w:rsid w:val="00D24F32"/>
    <w:rsid w:val="00D633B0"/>
    <w:rsid w:val="00D73DB6"/>
    <w:rsid w:val="00D815D6"/>
    <w:rsid w:val="00D92E4F"/>
    <w:rsid w:val="00DB4369"/>
    <w:rsid w:val="00DC16DA"/>
    <w:rsid w:val="00DE3AC2"/>
    <w:rsid w:val="00DF627A"/>
    <w:rsid w:val="00E174C2"/>
    <w:rsid w:val="00E22B68"/>
    <w:rsid w:val="00E25A19"/>
    <w:rsid w:val="00E335CD"/>
    <w:rsid w:val="00E36188"/>
    <w:rsid w:val="00E429F4"/>
    <w:rsid w:val="00E778FC"/>
    <w:rsid w:val="00EA5D55"/>
    <w:rsid w:val="00EC299E"/>
    <w:rsid w:val="00F10453"/>
    <w:rsid w:val="00F11B67"/>
    <w:rsid w:val="00F20D3B"/>
    <w:rsid w:val="00F3776D"/>
    <w:rsid w:val="00F4151C"/>
    <w:rsid w:val="00F555DB"/>
    <w:rsid w:val="00F80255"/>
    <w:rsid w:val="00F84D49"/>
    <w:rsid w:val="00F94E04"/>
    <w:rsid w:val="00F95635"/>
    <w:rsid w:val="00FD4C53"/>
    <w:rsid w:val="00FD6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FB6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E2D84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CE2D84"/>
    <w:rPr>
      <w:rFonts w:asciiTheme="majorHAnsi" w:eastAsiaTheme="majorEastAsia" w:hAnsiTheme="majorHAnsi" w:cstheme="majorBidi"/>
      <w:sz w:val="28"/>
      <w:szCs w:val="28"/>
    </w:rPr>
  </w:style>
  <w:style w:type="paragraph" w:styleId="a3">
    <w:name w:val="Title"/>
    <w:basedOn w:val="a"/>
    <w:next w:val="a"/>
    <w:link w:val="Char"/>
    <w:uiPriority w:val="10"/>
    <w:qFormat/>
    <w:rsid w:val="00CE2D84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3"/>
    <w:uiPriority w:val="10"/>
    <w:rsid w:val="00CE2D8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CE2D84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0">
    <w:name w:val="부제 Char"/>
    <w:basedOn w:val="a0"/>
    <w:link w:val="a4"/>
    <w:uiPriority w:val="11"/>
    <w:rsid w:val="00CE2D84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Hyperlink"/>
    <w:basedOn w:val="a0"/>
    <w:uiPriority w:val="99"/>
    <w:unhideWhenUsed/>
    <w:rsid w:val="000E7E65"/>
    <w:rPr>
      <w:color w:val="0000FF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762616"/>
    <w:rPr>
      <w:sz w:val="18"/>
      <w:szCs w:val="18"/>
    </w:rPr>
  </w:style>
  <w:style w:type="paragraph" w:styleId="a7">
    <w:name w:val="annotation text"/>
    <w:basedOn w:val="a"/>
    <w:link w:val="Char1"/>
    <w:uiPriority w:val="99"/>
    <w:semiHidden/>
    <w:unhideWhenUsed/>
    <w:rsid w:val="00762616"/>
    <w:pPr>
      <w:jc w:val="left"/>
    </w:pPr>
  </w:style>
  <w:style w:type="character" w:customStyle="1" w:styleId="Char1">
    <w:name w:val="메모 텍스트 Char"/>
    <w:basedOn w:val="a0"/>
    <w:link w:val="a7"/>
    <w:uiPriority w:val="99"/>
    <w:semiHidden/>
    <w:rsid w:val="00762616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762616"/>
    <w:rPr>
      <w:b/>
      <w:bCs/>
    </w:rPr>
  </w:style>
  <w:style w:type="character" w:customStyle="1" w:styleId="Char2">
    <w:name w:val="메모 주제 Char"/>
    <w:basedOn w:val="Char1"/>
    <w:link w:val="a8"/>
    <w:uiPriority w:val="99"/>
    <w:semiHidden/>
    <w:rsid w:val="00762616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762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9"/>
    <w:uiPriority w:val="99"/>
    <w:semiHidden/>
    <w:rsid w:val="0076261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Char4"/>
    <w:uiPriority w:val="99"/>
    <w:semiHidden/>
    <w:unhideWhenUsed/>
    <w:rsid w:val="002E0DAD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머리글 Char"/>
    <w:basedOn w:val="a0"/>
    <w:link w:val="aa"/>
    <w:uiPriority w:val="99"/>
    <w:semiHidden/>
    <w:rsid w:val="002E0DAD"/>
  </w:style>
  <w:style w:type="paragraph" w:styleId="ab">
    <w:name w:val="footer"/>
    <w:basedOn w:val="a"/>
    <w:link w:val="Char5"/>
    <w:uiPriority w:val="99"/>
    <w:semiHidden/>
    <w:unhideWhenUsed/>
    <w:rsid w:val="002E0DAD"/>
    <w:pPr>
      <w:tabs>
        <w:tab w:val="center" w:pos="4513"/>
        <w:tab w:val="right" w:pos="9026"/>
      </w:tabs>
      <w:snapToGrid w:val="0"/>
    </w:pPr>
  </w:style>
  <w:style w:type="character" w:customStyle="1" w:styleId="Char5">
    <w:name w:val="바닥글 Char"/>
    <w:basedOn w:val="a0"/>
    <w:link w:val="ab"/>
    <w:uiPriority w:val="99"/>
    <w:semiHidden/>
    <w:rsid w:val="002E0DAD"/>
  </w:style>
  <w:style w:type="table" w:styleId="ac">
    <w:name w:val="Table Grid"/>
    <w:basedOn w:val="a1"/>
    <w:uiPriority w:val="59"/>
    <w:rsid w:val="009F53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name w:val="Light Shading"/>
    <w:basedOn w:val="a1"/>
    <w:uiPriority w:val="60"/>
    <w:rsid w:val="00510629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0">
    <w:name w:val="옅은 음영1"/>
    <w:basedOn w:val="a1"/>
    <w:uiPriority w:val="60"/>
    <w:rsid w:val="00AF5C05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9</Pages>
  <Words>9590</Words>
  <Characters>54663</Characters>
  <Application>Microsoft Office Word</Application>
  <DocSecurity>0</DocSecurity>
  <Lines>455</Lines>
  <Paragraphs>128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Zepie</dc:creator>
  <cp:lastModifiedBy>Zepie</cp:lastModifiedBy>
  <cp:revision>4</cp:revision>
  <dcterms:created xsi:type="dcterms:W3CDTF">2011-02-17T06:36:00Z</dcterms:created>
  <dcterms:modified xsi:type="dcterms:W3CDTF">2011-02-17T06:47:00Z</dcterms:modified>
</cp:coreProperties>
</file>